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1B7" w:rsidRPr="004D128B" w:rsidRDefault="008931B7" w:rsidP="002B5233">
      <w:pPr>
        <w:pStyle w:val="Heading1"/>
        <w:rPr>
          <w:rFonts w:asciiTheme="minorHAnsi" w:hAnsiTheme="minorHAnsi"/>
          <w:sz w:val="22"/>
          <w:szCs w:val="22"/>
        </w:rPr>
      </w:pPr>
    </w:p>
    <w:tbl>
      <w:tblPr>
        <w:tblpPr w:leftFromText="180" w:rightFromText="180" w:vertAnchor="page" w:horzAnchor="margin" w:tblpY="4201"/>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293"/>
        <w:gridCol w:w="2073"/>
      </w:tblGrid>
      <w:tr w:rsidR="00E01856" w:rsidRPr="004D128B" w:rsidDel="002D1218" w:rsidTr="00E01856">
        <w:trPr>
          <w:trHeight w:val="507"/>
          <w:del w:id="0" w:author="Manager" w:date="2019-11-06T11:53:00Z"/>
        </w:trPr>
        <w:tc>
          <w:tcPr>
            <w:tcW w:w="5293" w:type="dxa"/>
          </w:tcPr>
          <w:p w:rsidR="00E01856" w:rsidRPr="004D128B" w:rsidDel="002D1218" w:rsidRDefault="00E01856" w:rsidP="002B5233">
            <w:pPr>
              <w:pStyle w:val="Heading2"/>
              <w:rPr>
                <w:del w:id="1" w:author="Manager" w:date="2019-11-06T11:53:00Z"/>
                <w:rFonts w:asciiTheme="minorHAnsi" w:hAnsiTheme="minorHAnsi"/>
                <w:b w:val="0"/>
                <w:bCs w:val="0"/>
                <w:i w:val="0"/>
                <w:sz w:val="22"/>
                <w:szCs w:val="22"/>
              </w:rPr>
            </w:pPr>
            <w:del w:id="2" w:author="Manager" w:date="2019-11-06T11:53:00Z">
              <w:r w:rsidRPr="004D128B" w:rsidDel="002D1218">
                <w:rPr>
                  <w:rFonts w:asciiTheme="minorHAnsi" w:hAnsiTheme="minorHAnsi"/>
                  <w:b w:val="0"/>
                  <w:bCs w:val="0"/>
                  <w:i w:val="0"/>
                  <w:sz w:val="22"/>
                  <w:szCs w:val="22"/>
                </w:rPr>
                <w:delText>Risk Management Policy</w:delText>
              </w:r>
            </w:del>
          </w:p>
        </w:tc>
        <w:tc>
          <w:tcPr>
            <w:tcW w:w="2073" w:type="dxa"/>
          </w:tcPr>
          <w:p w:rsidR="00E01856" w:rsidRPr="004D128B" w:rsidDel="002D1218" w:rsidRDefault="00CD280E" w:rsidP="002B5233">
            <w:pPr>
              <w:pStyle w:val="Heading3"/>
              <w:rPr>
                <w:del w:id="3" w:author="Manager" w:date="2019-11-06T11:53:00Z"/>
                <w:rFonts w:asciiTheme="minorHAnsi" w:hAnsiTheme="minorHAnsi"/>
                <w:b w:val="0"/>
                <w:bCs w:val="0"/>
                <w:iCs/>
                <w:sz w:val="22"/>
                <w:szCs w:val="22"/>
              </w:rPr>
            </w:pPr>
            <w:del w:id="4" w:author="Manager" w:date="2019-11-06T11:53:00Z">
              <w:r w:rsidDel="002D1218">
                <w:rPr>
                  <w:rFonts w:asciiTheme="minorHAnsi" w:hAnsiTheme="minorHAnsi"/>
                  <w:b w:val="0"/>
                  <w:bCs w:val="0"/>
                  <w:iCs/>
                  <w:sz w:val="22"/>
                  <w:szCs w:val="22"/>
                </w:rPr>
                <w:delText>Page 5</w:delText>
              </w:r>
              <w:r w:rsidR="008511C4" w:rsidDel="002D1218">
                <w:rPr>
                  <w:rFonts w:asciiTheme="minorHAnsi" w:hAnsiTheme="minorHAnsi"/>
                  <w:b w:val="0"/>
                  <w:bCs w:val="0"/>
                  <w:iCs/>
                  <w:sz w:val="22"/>
                  <w:szCs w:val="22"/>
                </w:rPr>
                <w:delText>2</w:delText>
              </w:r>
            </w:del>
          </w:p>
        </w:tc>
      </w:tr>
      <w:tr w:rsidR="00E01856" w:rsidRPr="004D128B" w:rsidDel="002D1218" w:rsidTr="00E01856">
        <w:trPr>
          <w:trHeight w:val="507"/>
          <w:del w:id="5" w:author="Manager" w:date="2019-11-06T11:53:00Z"/>
        </w:trPr>
        <w:tc>
          <w:tcPr>
            <w:tcW w:w="5293" w:type="dxa"/>
          </w:tcPr>
          <w:p w:rsidR="00E01856" w:rsidDel="002D1218" w:rsidRDefault="00E01856" w:rsidP="002B5233">
            <w:pPr>
              <w:pStyle w:val="Heading2"/>
              <w:spacing w:before="120" w:after="0"/>
              <w:rPr>
                <w:del w:id="6" w:author="Manager" w:date="2019-11-06T11:53:00Z"/>
                <w:rFonts w:asciiTheme="minorHAnsi" w:hAnsiTheme="minorHAnsi"/>
                <w:b w:val="0"/>
                <w:bCs w:val="0"/>
                <w:i w:val="0"/>
                <w:sz w:val="22"/>
                <w:szCs w:val="22"/>
              </w:rPr>
            </w:pPr>
          </w:p>
          <w:p w:rsidR="00E01856" w:rsidRPr="004D128B" w:rsidDel="002D1218" w:rsidRDefault="00E01856" w:rsidP="002B5233">
            <w:pPr>
              <w:pStyle w:val="Heading2"/>
              <w:spacing w:before="120" w:after="0"/>
              <w:rPr>
                <w:del w:id="7" w:author="Manager" w:date="2019-11-06T11:53:00Z"/>
                <w:rFonts w:asciiTheme="minorHAnsi" w:hAnsiTheme="minorHAnsi"/>
                <w:b w:val="0"/>
                <w:bCs w:val="0"/>
                <w:i w:val="0"/>
                <w:sz w:val="22"/>
                <w:szCs w:val="22"/>
              </w:rPr>
            </w:pPr>
            <w:del w:id="8" w:author="Manager" w:date="2019-11-06T11:53:00Z">
              <w:r w:rsidRPr="004D128B" w:rsidDel="002D1218">
                <w:rPr>
                  <w:rFonts w:asciiTheme="minorHAnsi" w:hAnsiTheme="minorHAnsi"/>
                  <w:b w:val="0"/>
                  <w:bCs w:val="0"/>
                  <w:i w:val="0"/>
                  <w:sz w:val="22"/>
                  <w:szCs w:val="22"/>
                </w:rPr>
                <w:delText>Roles and Responsibilities for Monitoring Finances</w:delText>
              </w:r>
            </w:del>
          </w:p>
        </w:tc>
        <w:tc>
          <w:tcPr>
            <w:tcW w:w="2073" w:type="dxa"/>
          </w:tcPr>
          <w:p w:rsidR="00E01856" w:rsidDel="002D1218" w:rsidRDefault="00E01856" w:rsidP="002B5233">
            <w:pPr>
              <w:pStyle w:val="Heading3"/>
              <w:rPr>
                <w:del w:id="9" w:author="Manager" w:date="2019-11-06T11:53:00Z"/>
                <w:rFonts w:asciiTheme="minorHAnsi" w:hAnsiTheme="minorHAnsi"/>
                <w:b w:val="0"/>
                <w:bCs w:val="0"/>
                <w:iCs/>
                <w:sz w:val="22"/>
                <w:szCs w:val="22"/>
              </w:rPr>
            </w:pPr>
          </w:p>
          <w:p w:rsidR="00E01856" w:rsidRPr="004D128B" w:rsidDel="002D1218" w:rsidRDefault="00CD280E" w:rsidP="002B5233">
            <w:pPr>
              <w:pStyle w:val="Heading3"/>
              <w:rPr>
                <w:del w:id="10" w:author="Manager" w:date="2019-11-06T11:53:00Z"/>
                <w:rFonts w:asciiTheme="minorHAnsi" w:hAnsiTheme="minorHAnsi"/>
                <w:b w:val="0"/>
                <w:bCs w:val="0"/>
                <w:iCs/>
                <w:sz w:val="22"/>
                <w:szCs w:val="22"/>
              </w:rPr>
            </w:pPr>
            <w:del w:id="11" w:author="Manager" w:date="2019-11-06T11:53:00Z">
              <w:r w:rsidDel="002D1218">
                <w:rPr>
                  <w:rFonts w:asciiTheme="minorHAnsi" w:hAnsiTheme="minorHAnsi"/>
                  <w:b w:val="0"/>
                  <w:bCs w:val="0"/>
                  <w:iCs/>
                  <w:sz w:val="22"/>
                  <w:szCs w:val="22"/>
                </w:rPr>
                <w:delText>Page 5</w:delText>
              </w:r>
              <w:r w:rsidR="008511C4" w:rsidDel="002D1218">
                <w:rPr>
                  <w:rFonts w:asciiTheme="minorHAnsi" w:hAnsiTheme="minorHAnsi"/>
                  <w:b w:val="0"/>
                  <w:bCs w:val="0"/>
                  <w:iCs/>
                  <w:sz w:val="22"/>
                  <w:szCs w:val="22"/>
                </w:rPr>
                <w:delText>4</w:delText>
              </w:r>
            </w:del>
          </w:p>
        </w:tc>
      </w:tr>
      <w:tr w:rsidR="008863ED" w:rsidRPr="004D128B" w:rsidDel="002D1218" w:rsidTr="00E01856">
        <w:trPr>
          <w:trHeight w:val="662"/>
          <w:del w:id="12" w:author="Manager" w:date="2019-11-06T11:53:00Z"/>
        </w:trPr>
        <w:tc>
          <w:tcPr>
            <w:tcW w:w="5293" w:type="dxa"/>
          </w:tcPr>
          <w:p w:rsidR="008863ED" w:rsidRPr="00883E28" w:rsidDel="002D1218" w:rsidRDefault="008863ED" w:rsidP="00AB50DD">
            <w:pPr>
              <w:pStyle w:val="Heading2"/>
              <w:rPr>
                <w:del w:id="13" w:author="Manager" w:date="2019-11-06T11:53:00Z"/>
                <w:rFonts w:asciiTheme="minorHAnsi" w:hAnsiTheme="minorHAnsi"/>
                <w:b w:val="0"/>
                <w:bCs w:val="0"/>
                <w:sz w:val="22"/>
                <w:szCs w:val="22"/>
              </w:rPr>
            </w:pPr>
            <w:del w:id="14" w:author="Manager" w:date="2019-11-06T11:53:00Z">
              <w:r w:rsidRPr="00883E28" w:rsidDel="002D1218">
                <w:rPr>
                  <w:rFonts w:asciiTheme="minorHAnsi" w:hAnsiTheme="minorHAnsi"/>
                  <w:b w:val="0"/>
                  <w:bCs w:val="0"/>
                  <w:sz w:val="22"/>
                  <w:szCs w:val="22"/>
                </w:rPr>
                <w:delText>Controls and Segregation of Financial Duties</w:delText>
              </w:r>
              <w:r w:rsidR="00883E28" w:rsidRPr="00883E28" w:rsidDel="002D1218">
                <w:rPr>
                  <w:rFonts w:asciiTheme="minorHAnsi" w:hAnsiTheme="minorHAnsi"/>
                  <w:b w:val="0"/>
                  <w:bCs w:val="0"/>
                  <w:sz w:val="22"/>
                  <w:szCs w:val="22"/>
                </w:rPr>
                <w:delText xml:space="preserve"> </w:delText>
              </w:r>
            </w:del>
          </w:p>
        </w:tc>
        <w:tc>
          <w:tcPr>
            <w:tcW w:w="2073" w:type="dxa"/>
          </w:tcPr>
          <w:p w:rsidR="008863ED" w:rsidRPr="00883E28" w:rsidDel="002D1218" w:rsidRDefault="008863ED" w:rsidP="00CD280E">
            <w:pPr>
              <w:pStyle w:val="Heading3"/>
              <w:rPr>
                <w:del w:id="15" w:author="Manager" w:date="2019-11-06T11:53:00Z"/>
                <w:rFonts w:asciiTheme="minorHAnsi" w:hAnsiTheme="minorHAnsi"/>
                <w:b w:val="0"/>
                <w:bCs w:val="0"/>
                <w:i/>
                <w:iCs/>
                <w:sz w:val="22"/>
                <w:szCs w:val="22"/>
              </w:rPr>
            </w:pPr>
            <w:del w:id="16" w:author="Manager" w:date="2019-11-06T11:53:00Z">
              <w:r w:rsidRPr="00883E28" w:rsidDel="002D1218">
                <w:rPr>
                  <w:rFonts w:asciiTheme="minorHAnsi" w:hAnsiTheme="minorHAnsi"/>
                  <w:b w:val="0"/>
                  <w:bCs w:val="0"/>
                  <w:i/>
                  <w:iCs/>
                  <w:sz w:val="22"/>
                  <w:szCs w:val="22"/>
                </w:rPr>
                <w:delText xml:space="preserve">Page </w:delText>
              </w:r>
              <w:r w:rsidR="00CD280E" w:rsidDel="002D1218">
                <w:rPr>
                  <w:rFonts w:asciiTheme="minorHAnsi" w:hAnsiTheme="minorHAnsi"/>
                  <w:b w:val="0"/>
                  <w:bCs w:val="0"/>
                  <w:i/>
                  <w:iCs/>
                  <w:sz w:val="22"/>
                  <w:szCs w:val="22"/>
                </w:rPr>
                <w:delText>5</w:delText>
              </w:r>
              <w:r w:rsidR="008511C4" w:rsidDel="002D1218">
                <w:rPr>
                  <w:rFonts w:asciiTheme="minorHAnsi" w:hAnsiTheme="minorHAnsi"/>
                  <w:b w:val="0"/>
                  <w:bCs w:val="0"/>
                  <w:i/>
                  <w:iCs/>
                  <w:sz w:val="22"/>
                  <w:szCs w:val="22"/>
                </w:rPr>
                <w:delText>5</w:delText>
              </w:r>
            </w:del>
          </w:p>
        </w:tc>
      </w:tr>
      <w:tr w:rsidR="00E01856" w:rsidRPr="004D128B" w:rsidDel="002D1218" w:rsidTr="00E01856">
        <w:trPr>
          <w:trHeight w:val="662"/>
          <w:del w:id="17" w:author="Manager" w:date="2019-11-06T11:53:00Z"/>
        </w:trPr>
        <w:tc>
          <w:tcPr>
            <w:tcW w:w="5293" w:type="dxa"/>
          </w:tcPr>
          <w:p w:rsidR="00E01856" w:rsidRPr="004D128B" w:rsidDel="002D1218" w:rsidRDefault="00E01856" w:rsidP="002B5233">
            <w:pPr>
              <w:pStyle w:val="Heading2"/>
              <w:rPr>
                <w:del w:id="18" w:author="Manager" w:date="2019-11-06T11:53:00Z"/>
                <w:rFonts w:asciiTheme="minorHAnsi" w:hAnsiTheme="minorHAnsi"/>
                <w:i w:val="0"/>
                <w:sz w:val="22"/>
                <w:szCs w:val="22"/>
              </w:rPr>
            </w:pPr>
            <w:del w:id="19" w:author="Manager" w:date="2019-11-06T11:53:00Z">
              <w:r w:rsidRPr="004D128B" w:rsidDel="002D1218">
                <w:rPr>
                  <w:rFonts w:asciiTheme="minorHAnsi" w:hAnsiTheme="minorHAnsi"/>
                  <w:b w:val="0"/>
                  <w:bCs w:val="0"/>
                  <w:i w:val="0"/>
                  <w:sz w:val="22"/>
                  <w:szCs w:val="22"/>
                </w:rPr>
                <w:delText>Fraud Policy</w:delText>
              </w:r>
            </w:del>
          </w:p>
        </w:tc>
        <w:tc>
          <w:tcPr>
            <w:tcW w:w="2073" w:type="dxa"/>
          </w:tcPr>
          <w:p w:rsidR="00E01856" w:rsidRPr="004D128B" w:rsidDel="002D1218" w:rsidRDefault="00E01856" w:rsidP="002B5233">
            <w:pPr>
              <w:pStyle w:val="Heading3"/>
              <w:rPr>
                <w:del w:id="20" w:author="Manager" w:date="2019-11-06T11:53:00Z"/>
                <w:rFonts w:asciiTheme="minorHAnsi" w:hAnsiTheme="minorHAnsi"/>
                <w:b w:val="0"/>
                <w:bCs w:val="0"/>
                <w:iCs/>
                <w:sz w:val="22"/>
                <w:szCs w:val="22"/>
              </w:rPr>
            </w:pPr>
            <w:del w:id="21" w:author="Manager" w:date="2019-11-06T11:53:00Z">
              <w:r w:rsidRPr="004D128B" w:rsidDel="002D1218">
                <w:rPr>
                  <w:rFonts w:asciiTheme="minorHAnsi" w:hAnsiTheme="minorHAnsi"/>
                  <w:b w:val="0"/>
                  <w:bCs w:val="0"/>
                  <w:iCs/>
                  <w:sz w:val="22"/>
                  <w:szCs w:val="22"/>
                </w:rPr>
                <w:delText xml:space="preserve">Page </w:delText>
              </w:r>
              <w:r w:rsidR="008511C4" w:rsidDel="002D1218">
                <w:rPr>
                  <w:rFonts w:asciiTheme="minorHAnsi" w:hAnsiTheme="minorHAnsi"/>
                  <w:b w:val="0"/>
                  <w:bCs w:val="0"/>
                  <w:iCs/>
                  <w:sz w:val="22"/>
                  <w:szCs w:val="22"/>
                </w:rPr>
                <w:delText>57</w:delText>
              </w:r>
            </w:del>
          </w:p>
          <w:p w:rsidR="00E01856" w:rsidRPr="004D128B" w:rsidDel="002D1218" w:rsidRDefault="00E01856" w:rsidP="002B5233">
            <w:pPr>
              <w:rPr>
                <w:del w:id="22" w:author="Manager" w:date="2019-11-06T11:53:00Z"/>
                <w:rFonts w:asciiTheme="minorHAnsi" w:hAnsiTheme="minorHAnsi"/>
                <w:sz w:val="22"/>
                <w:szCs w:val="22"/>
              </w:rPr>
            </w:pPr>
          </w:p>
        </w:tc>
      </w:tr>
      <w:tr w:rsidR="00E01856" w:rsidRPr="004D128B" w:rsidDel="002D1218" w:rsidTr="00E01856">
        <w:trPr>
          <w:trHeight w:val="662"/>
          <w:del w:id="23" w:author="Manager" w:date="2019-11-06T11:53:00Z"/>
        </w:trPr>
        <w:tc>
          <w:tcPr>
            <w:tcW w:w="5293" w:type="dxa"/>
          </w:tcPr>
          <w:p w:rsidR="00E01856" w:rsidRPr="004D128B" w:rsidDel="002D1218" w:rsidRDefault="005E457D" w:rsidP="002B5233">
            <w:pPr>
              <w:pStyle w:val="Heading2"/>
              <w:rPr>
                <w:del w:id="24" w:author="Manager" w:date="2019-11-06T11:53:00Z"/>
                <w:rFonts w:asciiTheme="minorHAnsi" w:hAnsiTheme="minorHAnsi"/>
                <w:b w:val="0"/>
                <w:bCs w:val="0"/>
                <w:i w:val="0"/>
                <w:sz w:val="22"/>
                <w:szCs w:val="22"/>
              </w:rPr>
            </w:pPr>
            <w:del w:id="25" w:author="Manager" w:date="2019-11-06T11:53:00Z">
              <w:r w:rsidDel="002D1218">
                <w:rPr>
                  <w:rFonts w:asciiTheme="minorHAnsi" w:hAnsiTheme="minorHAnsi"/>
                  <w:b w:val="0"/>
                  <w:bCs w:val="0"/>
                  <w:i w:val="0"/>
                  <w:sz w:val="22"/>
                  <w:szCs w:val="22"/>
                </w:rPr>
                <w:delText xml:space="preserve">Not for Profit and </w:delText>
              </w:r>
              <w:r w:rsidR="00E01856" w:rsidRPr="004D128B" w:rsidDel="002D1218">
                <w:rPr>
                  <w:rFonts w:asciiTheme="minorHAnsi" w:hAnsiTheme="minorHAnsi"/>
                  <w:b w:val="0"/>
                  <w:bCs w:val="0"/>
                  <w:i w:val="0"/>
                  <w:sz w:val="22"/>
                  <w:szCs w:val="22"/>
                </w:rPr>
                <w:delText>Financial Policy</w:delText>
              </w:r>
            </w:del>
          </w:p>
        </w:tc>
        <w:tc>
          <w:tcPr>
            <w:tcW w:w="2073" w:type="dxa"/>
          </w:tcPr>
          <w:p w:rsidR="00E01856" w:rsidRPr="004D128B" w:rsidDel="002D1218" w:rsidRDefault="00E01856" w:rsidP="00CD280E">
            <w:pPr>
              <w:pStyle w:val="Heading3"/>
              <w:rPr>
                <w:del w:id="26" w:author="Manager" w:date="2019-11-06T11:53:00Z"/>
                <w:rFonts w:asciiTheme="minorHAnsi" w:hAnsiTheme="minorHAnsi"/>
                <w:b w:val="0"/>
                <w:bCs w:val="0"/>
                <w:iCs/>
                <w:sz w:val="22"/>
                <w:szCs w:val="22"/>
              </w:rPr>
            </w:pPr>
            <w:del w:id="27" w:author="Manager" w:date="2019-11-06T11:53:00Z">
              <w:r w:rsidRPr="004D128B" w:rsidDel="002D1218">
                <w:rPr>
                  <w:rFonts w:asciiTheme="minorHAnsi" w:hAnsiTheme="minorHAnsi"/>
                  <w:b w:val="0"/>
                  <w:bCs w:val="0"/>
                  <w:iCs/>
                  <w:sz w:val="22"/>
                  <w:szCs w:val="22"/>
                </w:rPr>
                <w:delText xml:space="preserve">Page </w:delText>
              </w:r>
              <w:r w:rsidR="00CD280E" w:rsidDel="002D1218">
                <w:rPr>
                  <w:rFonts w:asciiTheme="minorHAnsi" w:hAnsiTheme="minorHAnsi"/>
                  <w:b w:val="0"/>
                  <w:bCs w:val="0"/>
                  <w:iCs/>
                  <w:sz w:val="22"/>
                  <w:szCs w:val="22"/>
                </w:rPr>
                <w:delText>6</w:delText>
              </w:r>
              <w:r w:rsidR="008511C4" w:rsidDel="002D1218">
                <w:rPr>
                  <w:rFonts w:asciiTheme="minorHAnsi" w:hAnsiTheme="minorHAnsi"/>
                  <w:b w:val="0"/>
                  <w:bCs w:val="0"/>
                  <w:iCs/>
                  <w:sz w:val="22"/>
                  <w:szCs w:val="22"/>
                </w:rPr>
                <w:delText>1</w:delText>
              </w:r>
            </w:del>
          </w:p>
        </w:tc>
      </w:tr>
      <w:tr w:rsidR="00E01856" w:rsidRPr="004D128B" w:rsidDel="002D1218" w:rsidTr="00E01856">
        <w:trPr>
          <w:trHeight w:val="662"/>
          <w:del w:id="28" w:author="Manager" w:date="2019-11-06T11:53:00Z"/>
        </w:trPr>
        <w:tc>
          <w:tcPr>
            <w:tcW w:w="5293" w:type="dxa"/>
          </w:tcPr>
          <w:p w:rsidR="00E01856" w:rsidRPr="004B4C11" w:rsidDel="002D1218" w:rsidRDefault="004B4C11" w:rsidP="005E457D">
            <w:pPr>
              <w:pStyle w:val="Heading2"/>
              <w:spacing w:before="120" w:after="0"/>
              <w:rPr>
                <w:del w:id="29" w:author="Manager" w:date="2019-11-06T11:53:00Z"/>
                <w:rFonts w:asciiTheme="minorHAnsi" w:hAnsiTheme="minorHAnsi"/>
                <w:b w:val="0"/>
                <w:bCs w:val="0"/>
                <w:i w:val="0"/>
                <w:sz w:val="22"/>
                <w:szCs w:val="22"/>
              </w:rPr>
            </w:pPr>
            <w:del w:id="30" w:author="Manager" w:date="2019-11-06T11:53:00Z">
              <w:r w:rsidRPr="004B4C11" w:rsidDel="002D1218">
                <w:rPr>
                  <w:rFonts w:asciiTheme="minorHAnsi" w:hAnsiTheme="minorHAnsi"/>
                  <w:b w:val="0"/>
                  <w:bCs w:val="0"/>
                  <w:i w:val="0"/>
                  <w:sz w:val="22"/>
                  <w:szCs w:val="22"/>
                </w:rPr>
                <w:delText xml:space="preserve">Fees and Charges </w:delText>
              </w:r>
            </w:del>
          </w:p>
        </w:tc>
        <w:tc>
          <w:tcPr>
            <w:tcW w:w="2073" w:type="dxa"/>
          </w:tcPr>
          <w:p w:rsidR="00E01856" w:rsidRPr="004B4C11" w:rsidDel="002D1218" w:rsidRDefault="004B4C11" w:rsidP="00CD280E">
            <w:pPr>
              <w:pStyle w:val="Heading3"/>
              <w:rPr>
                <w:del w:id="31" w:author="Manager" w:date="2019-11-06T11:53:00Z"/>
                <w:rFonts w:asciiTheme="minorHAnsi" w:hAnsiTheme="minorHAnsi"/>
                <w:b w:val="0"/>
                <w:bCs w:val="0"/>
                <w:iCs/>
                <w:sz w:val="22"/>
                <w:szCs w:val="22"/>
              </w:rPr>
            </w:pPr>
            <w:del w:id="32" w:author="Manager" w:date="2019-11-06T11:53:00Z">
              <w:r w:rsidRPr="004B4C11" w:rsidDel="002D1218">
                <w:rPr>
                  <w:rFonts w:asciiTheme="minorHAnsi" w:hAnsiTheme="minorHAnsi"/>
                  <w:b w:val="0"/>
                  <w:bCs w:val="0"/>
                  <w:iCs/>
                  <w:sz w:val="22"/>
                  <w:szCs w:val="22"/>
                </w:rPr>
                <w:delText xml:space="preserve">Page </w:delText>
              </w:r>
              <w:r w:rsidR="00CD280E" w:rsidDel="002D1218">
                <w:rPr>
                  <w:rFonts w:asciiTheme="minorHAnsi" w:hAnsiTheme="minorHAnsi"/>
                  <w:b w:val="0"/>
                  <w:bCs w:val="0"/>
                  <w:iCs/>
                  <w:sz w:val="22"/>
                  <w:szCs w:val="22"/>
                </w:rPr>
                <w:delText>6</w:delText>
              </w:r>
              <w:r w:rsidR="008511C4" w:rsidDel="002D1218">
                <w:rPr>
                  <w:rFonts w:asciiTheme="minorHAnsi" w:hAnsiTheme="minorHAnsi"/>
                  <w:b w:val="0"/>
                  <w:bCs w:val="0"/>
                  <w:iCs/>
                  <w:sz w:val="22"/>
                  <w:szCs w:val="22"/>
                </w:rPr>
                <w:delText>3</w:delText>
              </w:r>
            </w:del>
          </w:p>
        </w:tc>
      </w:tr>
    </w:tbl>
    <w:p w:rsidR="00516C6C" w:rsidDel="002D1218" w:rsidRDefault="00516C6C" w:rsidP="002B5233">
      <w:pPr>
        <w:pStyle w:val="Heading1"/>
        <w:jc w:val="center"/>
        <w:rPr>
          <w:del w:id="33" w:author="Manager" w:date="2019-11-06T11:53:00Z"/>
          <w:rFonts w:asciiTheme="minorHAnsi" w:hAnsiTheme="minorHAnsi"/>
        </w:rPr>
      </w:pPr>
      <w:del w:id="34" w:author="Manager" w:date="2019-11-06T11:53:00Z">
        <w:r w:rsidDel="002D1218">
          <w:rPr>
            <w:rFonts w:asciiTheme="minorHAnsi" w:hAnsiTheme="minorHAnsi"/>
          </w:rPr>
          <w:delText>CHAPTER 4.</w:delText>
        </w:r>
      </w:del>
    </w:p>
    <w:p w:rsidR="00F25DB2" w:rsidDel="002D1218" w:rsidRDefault="008931B7" w:rsidP="002B5233">
      <w:pPr>
        <w:pStyle w:val="Heading1"/>
        <w:jc w:val="center"/>
        <w:rPr>
          <w:del w:id="35" w:author="Manager" w:date="2019-11-06T11:53:00Z"/>
          <w:rFonts w:asciiTheme="minorHAnsi" w:hAnsiTheme="minorHAnsi"/>
        </w:rPr>
      </w:pPr>
      <w:del w:id="36" w:author="Manager" w:date="2019-11-06T11:53:00Z">
        <w:r w:rsidRPr="006D61A7" w:rsidDel="002D1218">
          <w:rPr>
            <w:rFonts w:asciiTheme="minorHAnsi" w:hAnsiTheme="minorHAnsi"/>
          </w:rPr>
          <w:delText xml:space="preserve">Financial </w:delText>
        </w:r>
        <w:r w:rsidR="00AC7EA5" w:rsidRPr="006D61A7" w:rsidDel="002D1218">
          <w:rPr>
            <w:rFonts w:asciiTheme="minorHAnsi" w:hAnsiTheme="minorHAnsi"/>
          </w:rPr>
          <w:delText xml:space="preserve">and Risk Management </w:delText>
        </w:r>
        <w:r w:rsidRPr="006D61A7" w:rsidDel="002D1218">
          <w:rPr>
            <w:rFonts w:asciiTheme="minorHAnsi" w:hAnsiTheme="minorHAnsi"/>
          </w:rPr>
          <w:delText>Policies</w:delText>
        </w:r>
      </w:del>
    </w:p>
    <w:p w:rsidR="006D61A7" w:rsidDel="002D1218" w:rsidRDefault="006D61A7" w:rsidP="002B5233">
      <w:pPr>
        <w:rPr>
          <w:del w:id="37" w:author="Manager" w:date="2019-11-06T11:53:00Z"/>
        </w:rPr>
      </w:pPr>
    </w:p>
    <w:p w:rsidR="00E01856" w:rsidDel="002D1218" w:rsidRDefault="00E01856">
      <w:pPr>
        <w:rPr>
          <w:del w:id="38" w:author="Manager" w:date="2019-11-06T11:53:00Z"/>
          <w:rFonts w:asciiTheme="minorHAnsi" w:hAnsiTheme="minorHAnsi" w:cs="Arial"/>
          <w:b/>
          <w:bCs/>
          <w:caps/>
          <w:kern w:val="28"/>
          <w:sz w:val="28"/>
          <w:szCs w:val="28"/>
        </w:rPr>
      </w:pPr>
    </w:p>
    <w:p w:rsidR="00E01856" w:rsidDel="002D1218" w:rsidRDefault="00E01856" w:rsidP="007144B0">
      <w:pPr>
        <w:pStyle w:val="Heading1"/>
        <w:jc w:val="center"/>
        <w:rPr>
          <w:del w:id="39" w:author="Manager" w:date="2019-11-06T11:53:00Z"/>
          <w:rFonts w:asciiTheme="minorHAnsi" w:hAnsiTheme="minorHAnsi"/>
          <w:caps/>
        </w:rPr>
      </w:pPr>
    </w:p>
    <w:p w:rsidR="005E457D" w:rsidDel="002D1218" w:rsidRDefault="005E457D">
      <w:pPr>
        <w:rPr>
          <w:del w:id="40" w:author="Manager" w:date="2019-11-06T11:53:00Z"/>
          <w:rFonts w:asciiTheme="minorHAnsi" w:hAnsiTheme="minorHAnsi" w:cs="Arial"/>
          <w:b/>
          <w:bCs/>
          <w:caps/>
          <w:kern w:val="28"/>
          <w:sz w:val="28"/>
          <w:szCs w:val="28"/>
        </w:rPr>
      </w:pPr>
      <w:del w:id="41" w:author="Manager" w:date="2019-11-06T11:53:00Z">
        <w:r w:rsidDel="002D1218">
          <w:rPr>
            <w:rFonts w:asciiTheme="minorHAnsi" w:hAnsiTheme="minorHAnsi"/>
            <w:caps/>
          </w:rPr>
          <w:br w:type="page"/>
        </w:r>
      </w:del>
    </w:p>
    <w:p w:rsidR="005E457D" w:rsidDel="002D1218" w:rsidRDefault="005E457D" w:rsidP="007144B0">
      <w:pPr>
        <w:pStyle w:val="Heading1"/>
        <w:jc w:val="center"/>
        <w:rPr>
          <w:del w:id="42" w:author="Manager" w:date="2019-11-06T11:53:00Z"/>
          <w:rFonts w:asciiTheme="minorHAnsi" w:hAnsiTheme="minorHAnsi"/>
          <w:caps/>
        </w:rPr>
      </w:pPr>
    </w:p>
    <w:p w:rsidR="00AC7EA5" w:rsidRPr="004D128B" w:rsidDel="002D1218" w:rsidRDefault="00AC7EA5" w:rsidP="007144B0">
      <w:pPr>
        <w:pStyle w:val="Heading1"/>
        <w:jc w:val="center"/>
        <w:rPr>
          <w:del w:id="43" w:author="Manager" w:date="2019-11-06T11:53:00Z"/>
          <w:rFonts w:asciiTheme="minorHAnsi" w:hAnsiTheme="minorHAnsi"/>
        </w:rPr>
      </w:pPr>
      <w:del w:id="44" w:author="Manager" w:date="2019-11-06T11:53:00Z">
        <w:r w:rsidRPr="004D128B" w:rsidDel="002D1218">
          <w:rPr>
            <w:rFonts w:asciiTheme="minorHAnsi" w:hAnsiTheme="minorHAnsi"/>
            <w:caps/>
          </w:rPr>
          <w:delText>Risk Management Policy</w:delText>
        </w:r>
      </w:del>
    </w:p>
    <w:p w:rsidR="00AC7EA5" w:rsidRPr="004D128B" w:rsidDel="002D1218" w:rsidRDefault="00AC7EA5" w:rsidP="002B5233">
      <w:pPr>
        <w:rPr>
          <w:del w:id="45" w:author="Manager" w:date="2019-11-06T11:53:00Z"/>
          <w:rFonts w:asciiTheme="minorHAnsi" w:hAnsiTheme="minorHAnsi" w:cs="Arial"/>
          <w:b/>
          <w:bCs/>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tblGrid>
      <w:tr w:rsidR="00AC7EA5" w:rsidRPr="004D128B" w:rsidDel="002D1218" w:rsidTr="006D61A7">
        <w:trPr>
          <w:del w:id="46" w:author="Manager" w:date="2019-11-06T11:53:00Z"/>
        </w:trPr>
        <w:tc>
          <w:tcPr>
            <w:tcW w:w="3823" w:type="dxa"/>
          </w:tcPr>
          <w:p w:rsidR="00AC7EA5" w:rsidRPr="006D61A7" w:rsidDel="002D1218" w:rsidRDefault="00AC7EA5" w:rsidP="002B5233">
            <w:pPr>
              <w:pStyle w:val="NoSpacing"/>
              <w:rPr>
                <w:del w:id="47" w:author="Manager" w:date="2019-11-06T11:53:00Z"/>
                <w:rFonts w:asciiTheme="minorHAnsi" w:eastAsiaTheme="minorHAnsi" w:hAnsiTheme="minorHAnsi" w:cstheme="minorBidi"/>
                <w:sz w:val="16"/>
                <w:szCs w:val="16"/>
              </w:rPr>
            </w:pPr>
            <w:del w:id="48" w:author="Manager" w:date="2019-11-06T11:53:00Z">
              <w:r w:rsidRPr="006D61A7" w:rsidDel="002D1218">
                <w:rPr>
                  <w:rFonts w:asciiTheme="minorHAnsi" w:eastAsiaTheme="minorHAnsi" w:hAnsiTheme="minorHAnsi" w:cstheme="minorBidi"/>
                  <w:sz w:val="16"/>
                  <w:szCs w:val="16"/>
                </w:rPr>
                <w:delText xml:space="preserve">Reviewed </w:delText>
              </w:r>
              <w:r w:rsidR="004D128B" w:rsidRPr="006D61A7" w:rsidDel="002D1218">
                <w:rPr>
                  <w:rFonts w:asciiTheme="minorHAnsi" w:eastAsiaTheme="minorHAnsi" w:hAnsiTheme="minorHAnsi" w:cstheme="minorBidi"/>
                  <w:sz w:val="16"/>
                  <w:szCs w:val="16"/>
                </w:rPr>
                <w:delText>2007, 2008, 2013,</w:delText>
              </w:r>
              <w:r w:rsidRPr="006D61A7" w:rsidDel="002D1218">
                <w:rPr>
                  <w:rFonts w:asciiTheme="minorHAnsi" w:eastAsiaTheme="minorHAnsi" w:hAnsiTheme="minorHAnsi" w:cstheme="minorBidi"/>
                  <w:sz w:val="16"/>
                  <w:szCs w:val="16"/>
                </w:rPr>
                <w:delText xml:space="preserve"> </w:delText>
              </w:r>
              <w:r w:rsidR="004D128B" w:rsidRPr="006D61A7" w:rsidDel="002D1218">
                <w:rPr>
                  <w:rFonts w:asciiTheme="minorHAnsi" w:eastAsiaTheme="minorHAnsi" w:hAnsiTheme="minorHAnsi" w:cstheme="minorBidi"/>
                  <w:sz w:val="16"/>
                  <w:szCs w:val="16"/>
                </w:rPr>
                <w:delText xml:space="preserve"> March </w:delText>
              </w:r>
              <w:r w:rsidRPr="006D61A7" w:rsidDel="002D1218">
                <w:rPr>
                  <w:rFonts w:asciiTheme="minorHAnsi" w:eastAsiaTheme="minorHAnsi" w:hAnsiTheme="minorHAnsi" w:cstheme="minorBidi"/>
                  <w:sz w:val="16"/>
                  <w:szCs w:val="16"/>
                </w:rPr>
                <w:delText>2016</w:delText>
              </w:r>
            </w:del>
          </w:p>
        </w:tc>
      </w:tr>
    </w:tbl>
    <w:p w:rsidR="00AC7EA5" w:rsidRPr="004D128B" w:rsidDel="002D1218" w:rsidRDefault="00AC7EA5" w:rsidP="002B5233">
      <w:pPr>
        <w:rPr>
          <w:del w:id="49" w:author="Manager" w:date="2019-11-06T11:53:00Z"/>
          <w:rFonts w:asciiTheme="minorHAnsi" w:hAnsiTheme="minorHAnsi" w:cs="Arial"/>
          <w:b/>
          <w:bCs/>
          <w:caps/>
          <w:sz w:val="22"/>
          <w:szCs w:val="22"/>
        </w:rPr>
      </w:pPr>
    </w:p>
    <w:tbl>
      <w:tblPr>
        <w:tblW w:w="889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124"/>
        <w:gridCol w:w="6773"/>
      </w:tblGrid>
      <w:tr w:rsidR="00AC7EA5" w:rsidRPr="004D128B" w:rsidDel="002D1218" w:rsidTr="004D128B">
        <w:trPr>
          <w:del w:id="50" w:author="Manager" w:date="2019-11-06T11:53:00Z"/>
        </w:trPr>
        <w:tc>
          <w:tcPr>
            <w:tcW w:w="2124" w:type="dxa"/>
            <w:shd w:val="clear" w:color="auto" w:fill="auto"/>
          </w:tcPr>
          <w:p w:rsidR="00AC7EA5" w:rsidRPr="004D128B" w:rsidDel="002D1218" w:rsidRDefault="00AC7EA5" w:rsidP="002B5233">
            <w:pPr>
              <w:rPr>
                <w:del w:id="51" w:author="Manager" w:date="2019-11-06T11:53:00Z"/>
                <w:rFonts w:asciiTheme="minorHAnsi" w:eastAsia="Calibri" w:hAnsiTheme="minorHAnsi" w:cs="Arial"/>
                <w:sz w:val="22"/>
                <w:szCs w:val="22"/>
              </w:rPr>
            </w:pPr>
            <w:del w:id="52" w:author="Manager" w:date="2019-11-06T11:53:00Z">
              <w:r w:rsidRPr="004D128B" w:rsidDel="002D1218">
                <w:rPr>
                  <w:rFonts w:asciiTheme="minorHAnsi" w:eastAsia="Calibri" w:hAnsiTheme="minorHAnsi" w:cs="Arial"/>
                  <w:b/>
                  <w:sz w:val="22"/>
                  <w:szCs w:val="22"/>
                </w:rPr>
                <w:delText>Policy statement</w:delText>
              </w:r>
            </w:del>
          </w:p>
        </w:tc>
        <w:tc>
          <w:tcPr>
            <w:tcW w:w="6773" w:type="dxa"/>
          </w:tcPr>
          <w:p w:rsidR="00AC7EA5" w:rsidRPr="004D128B" w:rsidDel="002D1218" w:rsidRDefault="004D128B" w:rsidP="002B5233">
            <w:pPr>
              <w:rPr>
                <w:del w:id="53" w:author="Manager" w:date="2019-11-06T11:53:00Z"/>
                <w:rFonts w:asciiTheme="minorHAnsi" w:hAnsiTheme="minorHAnsi" w:cs="Arial"/>
                <w:sz w:val="22"/>
                <w:szCs w:val="22"/>
              </w:rPr>
            </w:pPr>
            <w:del w:id="54" w:author="Manager" w:date="2019-11-06T11:53:00Z">
              <w:r w:rsidDel="002D1218">
                <w:rPr>
                  <w:rFonts w:asciiTheme="minorHAnsi" w:hAnsiTheme="minorHAnsi" w:cs="Arial"/>
                  <w:sz w:val="22"/>
                  <w:szCs w:val="22"/>
                </w:rPr>
                <w:delText xml:space="preserve">Glenroy Neighbourhood Learning </w:delText>
              </w:r>
              <w:r w:rsidR="00AC7EA5" w:rsidRPr="004D128B" w:rsidDel="002D1218">
                <w:rPr>
                  <w:rFonts w:asciiTheme="minorHAnsi" w:hAnsiTheme="minorHAnsi" w:cs="Arial"/>
                  <w:sz w:val="22"/>
                  <w:szCs w:val="22"/>
                </w:rPr>
                <w:delText xml:space="preserve"> Centre is committed to</w:delText>
              </w:r>
            </w:del>
          </w:p>
          <w:p w:rsidR="00AC7EA5" w:rsidRPr="004D128B" w:rsidDel="002D1218" w:rsidRDefault="00AC7EA5" w:rsidP="002B5233">
            <w:pPr>
              <w:numPr>
                <w:ilvl w:val="0"/>
                <w:numId w:val="16"/>
              </w:numPr>
              <w:rPr>
                <w:del w:id="55" w:author="Manager" w:date="2019-11-06T11:53:00Z"/>
                <w:rFonts w:asciiTheme="minorHAnsi" w:hAnsiTheme="minorHAnsi" w:cs="Arial"/>
                <w:sz w:val="22"/>
                <w:szCs w:val="22"/>
              </w:rPr>
            </w:pPr>
            <w:del w:id="56" w:author="Manager" w:date="2019-11-06T11:53:00Z">
              <w:r w:rsidRPr="004D128B" w:rsidDel="002D1218">
                <w:rPr>
                  <w:rFonts w:asciiTheme="minorHAnsi" w:hAnsiTheme="minorHAnsi" w:cs="Arial"/>
                  <w:sz w:val="22"/>
                  <w:szCs w:val="22"/>
                </w:rPr>
                <w:delText>Building a sustainable and secure organization</w:delText>
              </w:r>
            </w:del>
          </w:p>
          <w:p w:rsidR="00AC7EA5" w:rsidRPr="004D128B" w:rsidDel="002D1218" w:rsidRDefault="00AC7EA5" w:rsidP="002B5233">
            <w:pPr>
              <w:numPr>
                <w:ilvl w:val="0"/>
                <w:numId w:val="16"/>
              </w:numPr>
              <w:rPr>
                <w:del w:id="57" w:author="Manager" w:date="2019-11-06T11:53:00Z"/>
                <w:rFonts w:asciiTheme="minorHAnsi" w:hAnsiTheme="minorHAnsi" w:cs="Arial"/>
                <w:sz w:val="22"/>
                <w:szCs w:val="22"/>
              </w:rPr>
            </w:pPr>
            <w:del w:id="58" w:author="Manager" w:date="2019-11-06T11:53:00Z">
              <w:r w:rsidRPr="004D128B" w:rsidDel="002D1218">
                <w:rPr>
                  <w:rFonts w:asciiTheme="minorHAnsi" w:hAnsiTheme="minorHAnsi" w:cs="Arial"/>
                  <w:sz w:val="22"/>
                  <w:szCs w:val="22"/>
                </w:rPr>
                <w:delText>Identifying and reviewing likely risks</w:delText>
              </w:r>
            </w:del>
          </w:p>
          <w:p w:rsidR="00AC7EA5" w:rsidDel="002D1218" w:rsidRDefault="00AC7EA5" w:rsidP="002B5233">
            <w:pPr>
              <w:numPr>
                <w:ilvl w:val="0"/>
                <w:numId w:val="16"/>
              </w:numPr>
              <w:rPr>
                <w:del w:id="59" w:author="Manager" w:date="2019-11-06T11:53:00Z"/>
                <w:rFonts w:asciiTheme="minorHAnsi" w:hAnsiTheme="minorHAnsi" w:cs="Arial"/>
                <w:sz w:val="22"/>
                <w:szCs w:val="22"/>
              </w:rPr>
            </w:pPr>
            <w:del w:id="60" w:author="Manager" w:date="2019-11-06T11:53:00Z">
              <w:r w:rsidRPr="004D128B" w:rsidDel="002D1218">
                <w:rPr>
                  <w:rFonts w:asciiTheme="minorHAnsi" w:hAnsiTheme="minorHAnsi" w:cs="Arial"/>
                  <w:sz w:val="22"/>
                  <w:szCs w:val="22"/>
                </w:rPr>
                <w:delText>Establishing and implementing procedures necessary for secure and transparent operation.</w:delText>
              </w:r>
            </w:del>
          </w:p>
          <w:p w:rsidR="004D128B" w:rsidRPr="004D128B" w:rsidDel="002D1218" w:rsidRDefault="004D128B" w:rsidP="002B5233">
            <w:pPr>
              <w:ind w:left="720"/>
              <w:rPr>
                <w:del w:id="61" w:author="Manager" w:date="2019-11-06T11:53:00Z"/>
                <w:rFonts w:asciiTheme="minorHAnsi" w:hAnsiTheme="minorHAnsi" w:cs="Arial"/>
                <w:sz w:val="22"/>
                <w:szCs w:val="22"/>
              </w:rPr>
            </w:pPr>
          </w:p>
        </w:tc>
      </w:tr>
      <w:tr w:rsidR="004D128B" w:rsidRPr="004D128B" w:rsidDel="002D1218" w:rsidTr="004D128B">
        <w:trPr>
          <w:del w:id="62" w:author="Manager" w:date="2019-11-06T11:53:00Z"/>
        </w:trPr>
        <w:tc>
          <w:tcPr>
            <w:tcW w:w="2124" w:type="dxa"/>
            <w:shd w:val="clear" w:color="auto" w:fill="auto"/>
          </w:tcPr>
          <w:p w:rsidR="004D128B" w:rsidRPr="004D128B" w:rsidDel="002D1218" w:rsidRDefault="004D128B" w:rsidP="002B5233">
            <w:pPr>
              <w:rPr>
                <w:del w:id="63" w:author="Manager" w:date="2019-11-06T11:53:00Z"/>
                <w:rFonts w:asciiTheme="minorHAnsi" w:eastAsia="Calibri" w:hAnsiTheme="minorHAnsi" w:cs="Arial"/>
                <w:b/>
                <w:sz w:val="22"/>
                <w:szCs w:val="22"/>
              </w:rPr>
            </w:pPr>
            <w:del w:id="64" w:author="Manager" w:date="2019-11-06T11:53:00Z">
              <w:r w:rsidRPr="004D128B" w:rsidDel="002D1218">
                <w:rPr>
                  <w:rFonts w:asciiTheme="minorHAnsi" w:eastAsia="Calibri" w:hAnsiTheme="minorHAnsi" w:cs="Arial"/>
                  <w:b/>
                  <w:sz w:val="22"/>
                  <w:szCs w:val="22"/>
                </w:rPr>
                <w:delText>Definitions</w:delText>
              </w:r>
            </w:del>
          </w:p>
        </w:tc>
        <w:tc>
          <w:tcPr>
            <w:tcW w:w="6773" w:type="dxa"/>
          </w:tcPr>
          <w:p w:rsidR="004D128B" w:rsidRPr="004D128B" w:rsidDel="002D1218" w:rsidRDefault="004D128B" w:rsidP="002B5233">
            <w:pPr>
              <w:rPr>
                <w:del w:id="65" w:author="Manager" w:date="2019-11-06T11:53:00Z"/>
                <w:rFonts w:asciiTheme="minorHAnsi" w:eastAsia="Calibri" w:hAnsiTheme="minorHAnsi" w:cs="Arial"/>
                <w:sz w:val="22"/>
                <w:szCs w:val="22"/>
              </w:rPr>
            </w:pPr>
            <w:del w:id="66" w:author="Manager" w:date="2019-11-06T11:53:00Z">
              <w:r w:rsidRPr="004D128B" w:rsidDel="002D1218">
                <w:rPr>
                  <w:rFonts w:asciiTheme="minorHAnsi" w:eastAsia="Calibri" w:hAnsiTheme="minorHAnsi" w:cs="Arial"/>
                  <w:sz w:val="22"/>
                  <w:szCs w:val="22"/>
                </w:rPr>
                <w:delText>AQTF = Australian Quality Training Framework and associated Guidelines</w:delText>
              </w:r>
            </w:del>
          </w:p>
        </w:tc>
      </w:tr>
      <w:tr w:rsidR="004D128B" w:rsidRPr="004D128B" w:rsidDel="002D1218" w:rsidTr="00C50A6B">
        <w:trPr>
          <w:trHeight w:val="3138"/>
          <w:del w:id="67" w:author="Manager" w:date="2019-11-06T11:53:00Z"/>
        </w:trPr>
        <w:tc>
          <w:tcPr>
            <w:tcW w:w="2124" w:type="dxa"/>
            <w:shd w:val="clear" w:color="auto" w:fill="auto"/>
          </w:tcPr>
          <w:p w:rsidR="004D128B" w:rsidRPr="004D128B" w:rsidDel="002D1218" w:rsidRDefault="004D128B" w:rsidP="002B5233">
            <w:pPr>
              <w:rPr>
                <w:del w:id="68" w:author="Manager" w:date="2019-11-06T11:53:00Z"/>
                <w:rFonts w:asciiTheme="minorHAnsi" w:eastAsia="Calibri" w:hAnsiTheme="minorHAnsi" w:cs="Arial"/>
                <w:b/>
                <w:sz w:val="22"/>
                <w:szCs w:val="22"/>
              </w:rPr>
            </w:pPr>
            <w:del w:id="69" w:author="Manager" w:date="2019-11-06T11:53:00Z">
              <w:r w:rsidDel="002D1218">
                <w:rPr>
                  <w:rFonts w:asciiTheme="minorHAnsi" w:eastAsia="Calibri" w:hAnsiTheme="minorHAnsi" w:cs="Arial"/>
                  <w:b/>
                  <w:sz w:val="22"/>
                  <w:szCs w:val="22"/>
                </w:rPr>
                <w:delText xml:space="preserve">Guiding  </w:delText>
              </w:r>
              <w:r w:rsidRPr="004D128B" w:rsidDel="002D1218">
                <w:rPr>
                  <w:rFonts w:asciiTheme="minorHAnsi" w:eastAsia="Calibri" w:hAnsiTheme="minorHAnsi" w:cs="Arial"/>
                  <w:b/>
                  <w:sz w:val="22"/>
                  <w:szCs w:val="22"/>
                </w:rPr>
                <w:delText>Principles</w:delText>
              </w:r>
            </w:del>
          </w:p>
          <w:p w:rsidR="004D128B" w:rsidRPr="004D128B" w:rsidDel="002D1218" w:rsidRDefault="004D128B" w:rsidP="002B5233">
            <w:pPr>
              <w:rPr>
                <w:del w:id="70" w:author="Manager" w:date="2019-11-06T11:53:00Z"/>
                <w:rFonts w:asciiTheme="minorHAnsi" w:eastAsia="Calibri" w:hAnsiTheme="minorHAnsi" w:cs="Arial"/>
                <w:b/>
                <w:sz w:val="22"/>
                <w:szCs w:val="22"/>
              </w:rPr>
            </w:pPr>
          </w:p>
          <w:p w:rsidR="004D128B" w:rsidRPr="004D128B" w:rsidDel="002D1218" w:rsidRDefault="004D128B" w:rsidP="00C50A6B">
            <w:pPr>
              <w:rPr>
                <w:del w:id="71" w:author="Manager" w:date="2019-11-06T11:53:00Z"/>
                <w:rFonts w:asciiTheme="minorHAnsi" w:eastAsia="Calibri" w:hAnsiTheme="minorHAnsi" w:cs="Arial"/>
                <w:i/>
                <w:sz w:val="22"/>
                <w:szCs w:val="22"/>
              </w:rPr>
            </w:pPr>
          </w:p>
        </w:tc>
        <w:tc>
          <w:tcPr>
            <w:tcW w:w="6773" w:type="dxa"/>
          </w:tcPr>
          <w:p w:rsidR="004D128B" w:rsidRPr="004D128B" w:rsidDel="002D1218" w:rsidRDefault="004D128B" w:rsidP="002B5233">
            <w:pPr>
              <w:rPr>
                <w:del w:id="72" w:author="Manager" w:date="2019-11-06T11:53:00Z"/>
                <w:rFonts w:asciiTheme="minorHAnsi" w:hAnsiTheme="minorHAnsi" w:cs="Arial"/>
                <w:sz w:val="22"/>
                <w:szCs w:val="22"/>
              </w:rPr>
            </w:pPr>
            <w:del w:id="73" w:author="Manager" w:date="2019-11-06T11:53:00Z">
              <w:r w:rsidRPr="004D128B" w:rsidDel="002D1218">
                <w:rPr>
                  <w:rFonts w:asciiTheme="minorHAnsi" w:hAnsiTheme="minorHAnsi" w:cs="Arial"/>
                  <w:sz w:val="22"/>
                  <w:szCs w:val="22"/>
                </w:rPr>
                <w:delText>Risk management strategies and/or procedures will be implemented in relation to:</w:delText>
              </w:r>
            </w:del>
          </w:p>
          <w:p w:rsidR="004D128B" w:rsidRPr="004D128B" w:rsidDel="002D1218" w:rsidRDefault="004D128B" w:rsidP="002B5233">
            <w:pPr>
              <w:numPr>
                <w:ilvl w:val="0"/>
                <w:numId w:val="22"/>
              </w:numPr>
              <w:rPr>
                <w:del w:id="74" w:author="Manager" w:date="2019-11-06T11:53:00Z"/>
                <w:rFonts w:asciiTheme="minorHAnsi" w:hAnsiTheme="minorHAnsi" w:cs="Arial"/>
                <w:sz w:val="22"/>
                <w:szCs w:val="22"/>
              </w:rPr>
            </w:pPr>
            <w:del w:id="75" w:author="Manager" w:date="2019-11-06T11:53:00Z">
              <w:r w:rsidRPr="004D128B" w:rsidDel="002D1218">
                <w:rPr>
                  <w:rFonts w:asciiTheme="minorHAnsi" w:hAnsiTheme="minorHAnsi" w:cs="Arial"/>
                  <w:sz w:val="22"/>
                  <w:szCs w:val="22"/>
                </w:rPr>
                <w:delText xml:space="preserve">Financial risks </w:delText>
              </w:r>
            </w:del>
          </w:p>
          <w:p w:rsidR="004D128B" w:rsidRPr="00B3043A" w:rsidDel="002D1218" w:rsidRDefault="004D128B" w:rsidP="002B5233">
            <w:pPr>
              <w:numPr>
                <w:ilvl w:val="0"/>
                <w:numId w:val="22"/>
              </w:numPr>
              <w:rPr>
                <w:del w:id="76" w:author="Manager" w:date="2019-11-06T11:53:00Z"/>
                <w:rFonts w:asciiTheme="minorHAnsi" w:hAnsiTheme="minorHAnsi" w:cs="Arial"/>
                <w:sz w:val="22"/>
                <w:szCs w:val="22"/>
              </w:rPr>
            </w:pPr>
            <w:del w:id="77" w:author="Manager" w:date="2019-11-06T11:53:00Z">
              <w:r w:rsidRPr="00B3043A" w:rsidDel="002D1218">
                <w:rPr>
                  <w:rFonts w:asciiTheme="minorHAnsi" w:hAnsiTheme="minorHAnsi" w:cs="Arial"/>
                  <w:sz w:val="22"/>
                  <w:szCs w:val="22"/>
                </w:rPr>
                <w:delText>Strategic risks</w:delText>
              </w:r>
            </w:del>
          </w:p>
          <w:p w:rsidR="004D128B" w:rsidRPr="00B3043A" w:rsidDel="002D1218" w:rsidRDefault="006D61A7" w:rsidP="002B5233">
            <w:pPr>
              <w:numPr>
                <w:ilvl w:val="0"/>
                <w:numId w:val="22"/>
              </w:numPr>
              <w:rPr>
                <w:del w:id="78" w:author="Manager" w:date="2019-11-06T11:53:00Z"/>
                <w:rFonts w:asciiTheme="minorHAnsi" w:hAnsiTheme="minorHAnsi" w:cs="Arial"/>
                <w:sz w:val="22"/>
                <w:szCs w:val="22"/>
              </w:rPr>
            </w:pPr>
            <w:del w:id="79" w:author="Manager" w:date="2019-11-06T11:53:00Z">
              <w:r w:rsidRPr="00B3043A" w:rsidDel="002D1218">
                <w:rPr>
                  <w:rFonts w:asciiTheme="minorHAnsi" w:hAnsiTheme="minorHAnsi" w:cs="Arial"/>
                  <w:sz w:val="22"/>
                  <w:szCs w:val="22"/>
                </w:rPr>
                <w:delText xml:space="preserve">Hazard risks </w:delText>
              </w:r>
            </w:del>
          </w:p>
          <w:p w:rsidR="004D128B" w:rsidRPr="00B3043A" w:rsidDel="002D1218" w:rsidRDefault="004D128B" w:rsidP="002B5233">
            <w:pPr>
              <w:numPr>
                <w:ilvl w:val="0"/>
                <w:numId w:val="22"/>
              </w:numPr>
              <w:rPr>
                <w:del w:id="80" w:author="Manager" w:date="2019-11-06T11:53:00Z"/>
                <w:rFonts w:asciiTheme="minorHAnsi" w:hAnsiTheme="minorHAnsi" w:cs="Arial"/>
                <w:sz w:val="22"/>
                <w:szCs w:val="22"/>
              </w:rPr>
            </w:pPr>
            <w:del w:id="81" w:author="Manager" w:date="2019-11-06T11:53:00Z">
              <w:r w:rsidRPr="00B3043A" w:rsidDel="002D1218">
                <w:rPr>
                  <w:rFonts w:asciiTheme="minorHAnsi" w:hAnsiTheme="minorHAnsi" w:cs="Arial"/>
                  <w:sz w:val="22"/>
                  <w:szCs w:val="22"/>
                </w:rPr>
                <w:delText>AQTF Non-compliance risks</w:delText>
              </w:r>
              <w:r w:rsidR="00C50A6B" w:rsidDel="002D1218">
                <w:rPr>
                  <w:rFonts w:asciiTheme="minorHAnsi" w:hAnsiTheme="minorHAnsi" w:cs="Arial"/>
                  <w:sz w:val="22"/>
                  <w:szCs w:val="22"/>
                </w:rPr>
                <w:delText>/VRQA/Skills First</w:delText>
              </w:r>
            </w:del>
          </w:p>
          <w:p w:rsidR="004D128B" w:rsidRPr="00B3043A" w:rsidDel="002D1218" w:rsidRDefault="004D128B" w:rsidP="002B5233">
            <w:pPr>
              <w:numPr>
                <w:ilvl w:val="0"/>
                <w:numId w:val="22"/>
              </w:numPr>
              <w:rPr>
                <w:del w:id="82" w:author="Manager" w:date="2019-11-06T11:53:00Z"/>
                <w:rFonts w:asciiTheme="minorHAnsi" w:hAnsiTheme="minorHAnsi" w:cs="Arial"/>
                <w:sz w:val="22"/>
                <w:szCs w:val="22"/>
              </w:rPr>
            </w:pPr>
            <w:del w:id="83" w:author="Manager" w:date="2019-11-06T11:53:00Z">
              <w:r w:rsidRPr="00B3043A" w:rsidDel="002D1218">
                <w:rPr>
                  <w:rFonts w:asciiTheme="minorHAnsi" w:hAnsiTheme="minorHAnsi" w:cs="Arial"/>
                  <w:sz w:val="22"/>
                  <w:szCs w:val="22"/>
                </w:rPr>
                <w:delText>Operational Risks</w:delText>
              </w:r>
            </w:del>
          </w:p>
          <w:p w:rsidR="004D128B" w:rsidRPr="004D128B" w:rsidDel="002D1218" w:rsidRDefault="004D128B" w:rsidP="002B5233">
            <w:pPr>
              <w:rPr>
                <w:del w:id="84" w:author="Manager" w:date="2019-11-06T11:53:00Z"/>
                <w:rFonts w:asciiTheme="minorHAnsi" w:hAnsiTheme="minorHAnsi" w:cs="Arial"/>
                <w:iCs/>
                <w:sz w:val="22"/>
                <w:szCs w:val="22"/>
              </w:rPr>
            </w:pPr>
            <w:del w:id="85" w:author="Manager" w:date="2019-11-06T11:53:00Z">
              <w:r w:rsidRPr="004D128B" w:rsidDel="002D1218">
                <w:rPr>
                  <w:rFonts w:asciiTheme="minorHAnsi" w:hAnsiTheme="minorHAnsi" w:cs="Arial"/>
                  <w:iCs/>
                  <w:sz w:val="22"/>
                  <w:szCs w:val="22"/>
                </w:rPr>
                <w:delText>Reports on these matters will be considered by the Management Committee or one of its subcommittees at its July meeting each year.</w:delText>
              </w:r>
            </w:del>
          </w:p>
          <w:p w:rsidR="004D128B" w:rsidRPr="004D128B" w:rsidDel="002D1218" w:rsidRDefault="004D128B" w:rsidP="002B5233">
            <w:pPr>
              <w:rPr>
                <w:del w:id="86" w:author="Manager" w:date="2019-11-06T11:53:00Z"/>
                <w:rFonts w:asciiTheme="minorHAnsi" w:hAnsiTheme="minorHAnsi" w:cs="Arial"/>
                <w:iCs/>
                <w:sz w:val="22"/>
                <w:szCs w:val="22"/>
              </w:rPr>
            </w:pPr>
            <w:del w:id="87" w:author="Manager" w:date="2019-11-06T11:53:00Z">
              <w:r w:rsidRPr="004D128B" w:rsidDel="002D1218">
                <w:rPr>
                  <w:rFonts w:asciiTheme="minorHAnsi" w:hAnsiTheme="minorHAnsi" w:cs="Arial"/>
                  <w:iCs/>
                  <w:sz w:val="22"/>
                  <w:szCs w:val="22"/>
                </w:rPr>
                <w:delText xml:space="preserve">In addition a report on issues or matters which arise in relation to the above risks will be reported at the next appropriate Committee meeting. </w:delText>
              </w:r>
            </w:del>
          </w:p>
          <w:p w:rsidR="004D128B" w:rsidRPr="004D128B" w:rsidDel="002D1218" w:rsidRDefault="004D128B" w:rsidP="002B5233">
            <w:pPr>
              <w:rPr>
                <w:del w:id="88" w:author="Manager" w:date="2019-11-06T11:53:00Z"/>
                <w:rFonts w:asciiTheme="minorHAnsi" w:eastAsia="Calibri" w:hAnsiTheme="minorHAnsi" w:cs="Arial"/>
                <w:b/>
                <w:sz w:val="22"/>
                <w:szCs w:val="22"/>
              </w:rPr>
            </w:pPr>
          </w:p>
        </w:tc>
      </w:tr>
      <w:tr w:rsidR="00AC7EA5" w:rsidRPr="004D128B" w:rsidDel="002D1218" w:rsidTr="004D128B">
        <w:trPr>
          <w:trHeight w:val="2326"/>
          <w:del w:id="89" w:author="Manager" w:date="2019-11-06T11:53:00Z"/>
        </w:trPr>
        <w:tc>
          <w:tcPr>
            <w:tcW w:w="2124" w:type="dxa"/>
            <w:shd w:val="clear" w:color="auto" w:fill="auto"/>
          </w:tcPr>
          <w:p w:rsidR="00AC7EA5" w:rsidRPr="004D128B" w:rsidDel="002D1218" w:rsidRDefault="00AC7EA5" w:rsidP="002B5233">
            <w:pPr>
              <w:rPr>
                <w:del w:id="90" w:author="Manager" w:date="2019-11-06T11:53:00Z"/>
                <w:rFonts w:asciiTheme="minorHAnsi" w:eastAsia="Calibri" w:hAnsiTheme="minorHAnsi" w:cs="Arial"/>
                <w:i/>
                <w:sz w:val="22"/>
                <w:szCs w:val="22"/>
              </w:rPr>
            </w:pPr>
            <w:del w:id="91" w:author="Manager" w:date="2019-11-06T11:53:00Z">
              <w:r w:rsidRPr="004D128B" w:rsidDel="002D1218">
                <w:rPr>
                  <w:rFonts w:asciiTheme="minorHAnsi" w:eastAsia="Calibri" w:hAnsiTheme="minorHAnsi" w:cs="Arial"/>
                  <w:i/>
                  <w:sz w:val="22"/>
                  <w:szCs w:val="22"/>
                </w:rPr>
                <w:delText>Strategies/actions  to prevent Financial Risks</w:delText>
              </w:r>
            </w:del>
          </w:p>
        </w:tc>
        <w:tc>
          <w:tcPr>
            <w:tcW w:w="6773" w:type="dxa"/>
          </w:tcPr>
          <w:p w:rsidR="00AC7EA5" w:rsidRPr="004D128B" w:rsidDel="002D1218" w:rsidRDefault="00AC7EA5" w:rsidP="002B5233">
            <w:pPr>
              <w:pStyle w:val="Heading4"/>
              <w:rPr>
                <w:del w:id="92" w:author="Manager" w:date="2019-11-06T11:53:00Z"/>
                <w:rFonts w:asciiTheme="minorHAnsi" w:hAnsiTheme="minorHAnsi"/>
                <w:szCs w:val="22"/>
              </w:rPr>
            </w:pPr>
            <w:del w:id="93" w:author="Manager" w:date="2019-11-06T11:53:00Z">
              <w:r w:rsidRPr="004D128B" w:rsidDel="002D1218">
                <w:rPr>
                  <w:rFonts w:asciiTheme="minorHAnsi" w:hAnsiTheme="minorHAnsi"/>
                  <w:szCs w:val="22"/>
                </w:rPr>
                <w:delText>Risk:  Liquidity and cash flow risk</w:delText>
              </w:r>
            </w:del>
          </w:p>
          <w:p w:rsidR="00AC7EA5" w:rsidRPr="004D128B" w:rsidDel="002D1218" w:rsidRDefault="00AC7EA5" w:rsidP="002B5233">
            <w:pPr>
              <w:rPr>
                <w:del w:id="94" w:author="Manager" w:date="2019-11-06T11:53:00Z"/>
                <w:rFonts w:asciiTheme="minorHAnsi" w:hAnsiTheme="minorHAnsi" w:cs="Arial"/>
                <w:sz w:val="22"/>
                <w:szCs w:val="22"/>
              </w:rPr>
            </w:pPr>
            <w:del w:id="95" w:author="Manager" w:date="2019-11-06T11:53:00Z">
              <w:r w:rsidRPr="004D128B" w:rsidDel="002D1218">
                <w:rPr>
                  <w:rFonts w:asciiTheme="minorHAnsi" w:hAnsiTheme="minorHAnsi" w:cs="Arial"/>
                  <w:bCs/>
                  <w:sz w:val="22"/>
                  <w:szCs w:val="22"/>
                </w:rPr>
                <w:delText>S</w:delText>
              </w:r>
              <w:r w:rsidRPr="004D128B" w:rsidDel="002D1218">
                <w:rPr>
                  <w:rFonts w:asciiTheme="minorHAnsi" w:hAnsiTheme="minorHAnsi" w:cs="Arial"/>
                  <w:sz w:val="22"/>
                  <w:szCs w:val="22"/>
                </w:rPr>
                <w:delText>trategies to address Financial Risk include</w:delText>
              </w:r>
            </w:del>
          </w:p>
          <w:p w:rsidR="00AC7EA5" w:rsidDel="002D1218" w:rsidRDefault="00AC7EA5" w:rsidP="002B5233">
            <w:pPr>
              <w:pStyle w:val="ListParagraph"/>
              <w:numPr>
                <w:ilvl w:val="0"/>
                <w:numId w:val="23"/>
              </w:numPr>
              <w:rPr>
                <w:del w:id="96" w:author="Manager" w:date="2019-11-06T11:53:00Z"/>
                <w:rFonts w:asciiTheme="minorHAnsi" w:hAnsiTheme="minorHAnsi" w:cs="Arial"/>
                <w:sz w:val="22"/>
                <w:szCs w:val="22"/>
              </w:rPr>
            </w:pPr>
            <w:del w:id="97" w:author="Manager" w:date="2019-11-06T11:53:00Z">
              <w:r w:rsidRPr="004D128B" w:rsidDel="002D1218">
                <w:rPr>
                  <w:rFonts w:asciiTheme="minorHAnsi" w:hAnsiTheme="minorHAnsi" w:cs="Arial"/>
                  <w:sz w:val="22"/>
                  <w:szCs w:val="22"/>
                </w:rPr>
                <w:delText>The Finance subcommittee</w:delText>
              </w:r>
              <w:r w:rsidR="004D128B" w:rsidDel="002D1218">
                <w:rPr>
                  <w:rFonts w:asciiTheme="minorHAnsi" w:hAnsiTheme="minorHAnsi" w:cs="Arial"/>
                  <w:sz w:val="22"/>
                  <w:szCs w:val="22"/>
                </w:rPr>
                <w:delText>;</w:delText>
              </w:r>
            </w:del>
          </w:p>
          <w:p w:rsidR="004D128B" w:rsidRPr="004D128B" w:rsidDel="002D1218" w:rsidRDefault="004D128B" w:rsidP="002B5233">
            <w:pPr>
              <w:pStyle w:val="ListParagraph"/>
              <w:numPr>
                <w:ilvl w:val="0"/>
                <w:numId w:val="23"/>
              </w:numPr>
              <w:rPr>
                <w:del w:id="98" w:author="Manager" w:date="2019-11-06T11:53:00Z"/>
                <w:rFonts w:asciiTheme="minorHAnsi" w:hAnsiTheme="minorHAnsi" w:cs="Arial"/>
                <w:sz w:val="22"/>
                <w:szCs w:val="22"/>
              </w:rPr>
            </w:pPr>
            <w:del w:id="99" w:author="Manager" w:date="2019-11-06T11:53:00Z">
              <w:r w:rsidDel="002D1218">
                <w:rPr>
                  <w:rFonts w:asciiTheme="minorHAnsi" w:hAnsiTheme="minorHAnsi" w:cs="Arial"/>
                  <w:sz w:val="22"/>
                  <w:szCs w:val="22"/>
                </w:rPr>
                <w:delText>The Audit and Risk Subcommittee;</w:delText>
              </w:r>
            </w:del>
          </w:p>
          <w:p w:rsidR="00AC7EA5" w:rsidRPr="004D128B" w:rsidDel="002D1218" w:rsidRDefault="00AC7EA5" w:rsidP="002B5233">
            <w:pPr>
              <w:pStyle w:val="ListParagraph"/>
              <w:numPr>
                <w:ilvl w:val="0"/>
                <w:numId w:val="23"/>
              </w:numPr>
              <w:rPr>
                <w:del w:id="100" w:author="Manager" w:date="2019-11-06T11:53:00Z"/>
                <w:rFonts w:asciiTheme="minorHAnsi" w:hAnsiTheme="minorHAnsi" w:cs="Arial"/>
                <w:sz w:val="22"/>
                <w:szCs w:val="22"/>
              </w:rPr>
            </w:pPr>
            <w:del w:id="101" w:author="Manager" w:date="2019-11-06T11:53:00Z">
              <w:r w:rsidRPr="004D128B" w:rsidDel="002D1218">
                <w:rPr>
                  <w:rFonts w:asciiTheme="minorHAnsi" w:hAnsiTheme="minorHAnsi" w:cs="Arial"/>
                  <w:sz w:val="22"/>
                  <w:szCs w:val="22"/>
                </w:rPr>
                <w:delText>Minimum Cash Reserve</w:delText>
              </w:r>
              <w:r w:rsidR="004D128B" w:rsidDel="002D1218">
                <w:rPr>
                  <w:rFonts w:asciiTheme="minorHAnsi" w:hAnsiTheme="minorHAnsi" w:cs="Arial"/>
                  <w:sz w:val="22"/>
                  <w:szCs w:val="22"/>
                </w:rPr>
                <w:delText>.</w:delText>
              </w:r>
            </w:del>
          </w:p>
          <w:p w:rsidR="00AC7EA5" w:rsidRPr="004D128B" w:rsidDel="002D1218" w:rsidRDefault="00AC7EA5" w:rsidP="002B5233">
            <w:pPr>
              <w:rPr>
                <w:del w:id="102" w:author="Manager" w:date="2019-11-06T11:53:00Z"/>
                <w:rFonts w:asciiTheme="minorHAnsi" w:hAnsiTheme="minorHAnsi" w:cs="Arial"/>
                <w:sz w:val="22"/>
                <w:szCs w:val="22"/>
              </w:rPr>
            </w:pPr>
          </w:p>
          <w:p w:rsidR="00AC7EA5" w:rsidRPr="004D128B" w:rsidDel="002D1218" w:rsidRDefault="00AC7EA5" w:rsidP="002B5233">
            <w:pPr>
              <w:rPr>
                <w:del w:id="103" w:author="Manager" w:date="2019-11-06T11:53:00Z"/>
                <w:rFonts w:asciiTheme="minorHAnsi" w:hAnsiTheme="minorHAnsi" w:cs="Arial"/>
                <w:sz w:val="22"/>
                <w:szCs w:val="22"/>
              </w:rPr>
            </w:pPr>
            <w:del w:id="104" w:author="Manager" w:date="2019-11-06T11:53:00Z">
              <w:r w:rsidRPr="004D128B" w:rsidDel="002D1218">
                <w:rPr>
                  <w:rFonts w:asciiTheme="minorHAnsi" w:hAnsiTheme="minorHAnsi" w:cs="Arial"/>
                  <w:b/>
                  <w:bCs/>
                  <w:sz w:val="22"/>
                  <w:szCs w:val="22"/>
                </w:rPr>
                <w:delText>Minimum Cash reserves</w:delText>
              </w:r>
            </w:del>
          </w:p>
          <w:p w:rsidR="00AC7EA5" w:rsidRPr="004D128B" w:rsidDel="002D1218" w:rsidRDefault="00AC7EA5" w:rsidP="002B5233">
            <w:pPr>
              <w:contextualSpacing/>
              <w:rPr>
                <w:del w:id="105" w:author="Manager" w:date="2019-11-06T11:53:00Z"/>
                <w:rFonts w:asciiTheme="minorHAnsi" w:hAnsiTheme="minorHAnsi" w:cs="Arial"/>
                <w:sz w:val="22"/>
                <w:szCs w:val="22"/>
              </w:rPr>
            </w:pPr>
            <w:del w:id="106" w:author="Manager" w:date="2019-11-06T11:53:00Z">
              <w:r w:rsidRPr="004D128B" w:rsidDel="002D1218">
                <w:rPr>
                  <w:rFonts w:asciiTheme="minorHAnsi" w:hAnsiTheme="minorHAnsi" w:cs="Arial"/>
                  <w:sz w:val="22"/>
                  <w:szCs w:val="22"/>
                </w:rPr>
                <w:delText xml:space="preserve">The Centre will ensure that sufficient funds are in reserve. This should be an amount </w:delText>
              </w:r>
            </w:del>
          </w:p>
          <w:p w:rsidR="00AC7EA5" w:rsidRPr="004D128B" w:rsidDel="002D1218" w:rsidRDefault="00AC7EA5" w:rsidP="002B5233">
            <w:pPr>
              <w:pStyle w:val="ListParagraph"/>
              <w:numPr>
                <w:ilvl w:val="0"/>
                <w:numId w:val="30"/>
              </w:numPr>
              <w:rPr>
                <w:del w:id="107" w:author="Manager" w:date="2019-11-06T11:53:00Z"/>
                <w:rFonts w:asciiTheme="minorHAnsi" w:hAnsiTheme="minorHAnsi" w:cs="Arial"/>
                <w:sz w:val="22"/>
                <w:szCs w:val="22"/>
              </w:rPr>
            </w:pPr>
            <w:del w:id="108" w:author="Manager" w:date="2019-11-06T11:53:00Z">
              <w:r w:rsidRPr="004D128B" w:rsidDel="002D1218">
                <w:rPr>
                  <w:rFonts w:asciiTheme="minorHAnsi" w:hAnsiTheme="minorHAnsi" w:cs="Arial"/>
                  <w:sz w:val="22"/>
                  <w:szCs w:val="22"/>
                </w:rPr>
                <w:delText>which enables the refund of all fees in line with the Fees and charges Policy, and</w:delText>
              </w:r>
            </w:del>
          </w:p>
          <w:p w:rsidR="00AC7EA5" w:rsidRPr="004D128B" w:rsidDel="002D1218" w:rsidRDefault="00AC7EA5" w:rsidP="002B5233">
            <w:pPr>
              <w:pStyle w:val="ListParagraph"/>
              <w:numPr>
                <w:ilvl w:val="0"/>
                <w:numId w:val="23"/>
              </w:numPr>
              <w:rPr>
                <w:del w:id="109" w:author="Manager" w:date="2019-11-06T11:53:00Z"/>
                <w:rFonts w:asciiTheme="minorHAnsi" w:hAnsiTheme="minorHAnsi" w:cs="Arial"/>
                <w:sz w:val="22"/>
                <w:szCs w:val="22"/>
              </w:rPr>
            </w:pPr>
            <w:del w:id="110" w:author="Manager" w:date="2019-11-06T11:53:00Z">
              <w:r w:rsidRPr="004D128B" w:rsidDel="002D1218">
                <w:rPr>
                  <w:rFonts w:asciiTheme="minorHAnsi" w:hAnsiTheme="minorHAnsi" w:cs="Arial"/>
                  <w:sz w:val="22"/>
                  <w:szCs w:val="22"/>
                </w:rPr>
                <w:delText xml:space="preserve">which covers the total salary bill for 6 weeks, </w:delText>
              </w:r>
            </w:del>
          </w:p>
          <w:p w:rsidR="00AC7EA5" w:rsidRPr="004D128B" w:rsidDel="002D1218" w:rsidRDefault="00AC7EA5" w:rsidP="002B5233">
            <w:pPr>
              <w:pStyle w:val="ListParagraph"/>
              <w:numPr>
                <w:ilvl w:val="0"/>
                <w:numId w:val="23"/>
              </w:numPr>
              <w:rPr>
                <w:del w:id="111" w:author="Manager" w:date="2019-11-06T11:53:00Z"/>
                <w:rFonts w:asciiTheme="minorHAnsi" w:hAnsiTheme="minorHAnsi" w:cs="Arial"/>
                <w:sz w:val="22"/>
                <w:szCs w:val="22"/>
              </w:rPr>
            </w:pPr>
            <w:del w:id="112" w:author="Manager" w:date="2019-11-06T11:53:00Z">
              <w:r w:rsidRPr="004D128B" w:rsidDel="002D1218">
                <w:rPr>
                  <w:rFonts w:asciiTheme="minorHAnsi" w:hAnsiTheme="minorHAnsi" w:cs="Arial"/>
                  <w:sz w:val="22"/>
                  <w:szCs w:val="22"/>
                </w:rPr>
                <w:delText>all long service leave accrued annual leave, superannuation, tax and any other staff costs such as accumulated TOIL.</w:delText>
              </w:r>
            </w:del>
          </w:p>
          <w:p w:rsidR="00AC7EA5" w:rsidRPr="004D128B" w:rsidDel="002D1218" w:rsidRDefault="00AC7EA5" w:rsidP="002B5233">
            <w:pPr>
              <w:rPr>
                <w:del w:id="113" w:author="Manager" w:date="2019-11-06T11:53:00Z"/>
                <w:rFonts w:asciiTheme="minorHAnsi" w:hAnsiTheme="minorHAnsi" w:cs="Arial"/>
                <w:sz w:val="22"/>
                <w:szCs w:val="22"/>
              </w:rPr>
            </w:pPr>
            <w:del w:id="114" w:author="Manager" w:date="2019-11-06T11:53:00Z">
              <w:r w:rsidRPr="004D128B" w:rsidDel="002D1218">
                <w:rPr>
                  <w:rFonts w:asciiTheme="minorHAnsi" w:hAnsiTheme="minorHAnsi" w:cs="Arial"/>
                  <w:sz w:val="22"/>
                  <w:szCs w:val="22"/>
                </w:rPr>
                <w:delText>This is the amount that would be required in the event of the Centre being required to wind up its operations.</w:delText>
              </w:r>
            </w:del>
          </w:p>
          <w:p w:rsidR="00AC7EA5" w:rsidRPr="004D128B" w:rsidDel="002D1218" w:rsidRDefault="00AC7EA5" w:rsidP="002B5233">
            <w:pPr>
              <w:rPr>
                <w:del w:id="115" w:author="Manager" w:date="2019-11-06T11:53:00Z"/>
                <w:rFonts w:asciiTheme="minorHAnsi" w:hAnsiTheme="minorHAnsi" w:cs="Arial"/>
                <w:sz w:val="22"/>
                <w:szCs w:val="22"/>
              </w:rPr>
            </w:pPr>
          </w:p>
        </w:tc>
      </w:tr>
      <w:tr w:rsidR="00AC7EA5" w:rsidRPr="004D128B" w:rsidDel="002D1218" w:rsidTr="004D128B">
        <w:trPr>
          <w:trHeight w:val="2326"/>
          <w:del w:id="116" w:author="Manager" w:date="2019-11-06T11:53:00Z"/>
        </w:trPr>
        <w:tc>
          <w:tcPr>
            <w:tcW w:w="2124" w:type="dxa"/>
            <w:shd w:val="clear" w:color="auto" w:fill="auto"/>
          </w:tcPr>
          <w:p w:rsidR="00AC7EA5" w:rsidRPr="004D128B" w:rsidDel="002D1218" w:rsidRDefault="00AC7EA5" w:rsidP="002B5233">
            <w:pPr>
              <w:rPr>
                <w:del w:id="117" w:author="Manager" w:date="2019-11-06T11:53:00Z"/>
                <w:rFonts w:asciiTheme="minorHAnsi" w:eastAsia="Calibri" w:hAnsiTheme="minorHAnsi" w:cs="Arial"/>
                <w:i/>
                <w:sz w:val="22"/>
                <w:szCs w:val="22"/>
              </w:rPr>
            </w:pPr>
            <w:del w:id="118" w:author="Manager" w:date="2019-11-06T11:53:00Z">
              <w:r w:rsidRPr="004D128B" w:rsidDel="002D1218">
                <w:rPr>
                  <w:rFonts w:asciiTheme="minorHAnsi" w:eastAsia="Calibri" w:hAnsiTheme="minorHAnsi" w:cs="Arial"/>
                  <w:i/>
                  <w:sz w:val="22"/>
                  <w:szCs w:val="22"/>
                </w:rPr>
                <w:delText>Strategies to prevent fraud</w:delText>
              </w:r>
            </w:del>
          </w:p>
        </w:tc>
        <w:tc>
          <w:tcPr>
            <w:tcW w:w="6773" w:type="dxa"/>
          </w:tcPr>
          <w:p w:rsidR="00AC7EA5" w:rsidRPr="004D128B" w:rsidDel="002D1218" w:rsidRDefault="00AC7EA5" w:rsidP="002B5233">
            <w:pPr>
              <w:rPr>
                <w:del w:id="119" w:author="Manager" w:date="2019-11-06T11:53:00Z"/>
                <w:rFonts w:asciiTheme="minorHAnsi" w:hAnsiTheme="minorHAnsi" w:cs="Arial"/>
                <w:sz w:val="22"/>
                <w:szCs w:val="22"/>
              </w:rPr>
            </w:pPr>
            <w:del w:id="120" w:author="Manager" w:date="2019-11-06T11:53:00Z">
              <w:r w:rsidRPr="004D128B" w:rsidDel="002D1218">
                <w:rPr>
                  <w:rFonts w:asciiTheme="minorHAnsi" w:hAnsiTheme="minorHAnsi" w:cs="Arial"/>
                  <w:sz w:val="22"/>
                  <w:szCs w:val="22"/>
                </w:rPr>
                <w:delText>Financial fraud will be prevented by the following means:</w:delText>
              </w:r>
            </w:del>
          </w:p>
          <w:p w:rsidR="00AC7EA5" w:rsidRPr="004D128B" w:rsidDel="002D1218" w:rsidRDefault="00AC7EA5" w:rsidP="002B5233">
            <w:pPr>
              <w:numPr>
                <w:ilvl w:val="0"/>
                <w:numId w:val="12"/>
              </w:numPr>
              <w:rPr>
                <w:del w:id="121" w:author="Manager" w:date="2019-11-06T11:53:00Z"/>
                <w:rFonts w:asciiTheme="minorHAnsi" w:hAnsiTheme="minorHAnsi" w:cs="Arial"/>
                <w:sz w:val="22"/>
                <w:szCs w:val="22"/>
              </w:rPr>
            </w:pPr>
            <w:del w:id="122" w:author="Manager" w:date="2019-11-06T11:53:00Z">
              <w:r w:rsidRPr="004D128B" w:rsidDel="002D1218">
                <w:rPr>
                  <w:rFonts w:asciiTheme="minorHAnsi" w:hAnsiTheme="minorHAnsi" w:cs="Arial"/>
                  <w:sz w:val="22"/>
                  <w:szCs w:val="22"/>
                </w:rPr>
                <w:delText>All cheques</w:delText>
              </w:r>
              <w:r w:rsidR="000F395F" w:rsidDel="002D1218">
                <w:rPr>
                  <w:rFonts w:asciiTheme="minorHAnsi" w:hAnsiTheme="minorHAnsi" w:cs="Arial"/>
                  <w:sz w:val="22"/>
                  <w:szCs w:val="22"/>
                </w:rPr>
                <w:delText>, online transfers</w:delText>
              </w:r>
              <w:r w:rsidRPr="004D128B" w:rsidDel="002D1218">
                <w:rPr>
                  <w:rFonts w:asciiTheme="minorHAnsi" w:hAnsiTheme="minorHAnsi" w:cs="Arial"/>
                  <w:sz w:val="22"/>
                  <w:szCs w:val="22"/>
                </w:rPr>
                <w:delText xml:space="preserve"> will be signed </w:delText>
              </w:r>
              <w:r w:rsidR="000F395F" w:rsidDel="002D1218">
                <w:rPr>
                  <w:rFonts w:asciiTheme="minorHAnsi" w:hAnsiTheme="minorHAnsi" w:cs="Arial"/>
                  <w:sz w:val="22"/>
                  <w:szCs w:val="22"/>
                </w:rPr>
                <w:delText xml:space="preserve">and approved </w:delText>
              </w:r>
              <w:r w:rsidRPr="004D128B" w:rsidDel="002D1218">
                <w:rPr>
                  <w:rFonts w:asciiTheme="minorHAnsi" w:hAnsiTheme="minorHAnsi" w:cs="Arial"/>
                  <w:sz w:val="22"/>
                  <w:szCs w:val="22"/>
                </w:rPr>
                <w:delText>by two designated signatories</w:delText>
              </w:r>
            </w:del>
          </w:p>
          <w:p w:rsidR="00AC7EA5" w:rsidRPr="004D128B" w:rsidDel="002D1218" w:rsidRDefault="00AC7EA5" w:rsidP="002B5233">
            <w:pPr>
              <w:numPr>
                <w:ilvl w:val="0"/>
                <w:numId w:val="12"/>
              </w:numPr>
              <w:rPr>
                <w:del w:id="123" w:author="Manager" w:date="2019-11-06T11:53:00Z"/>
                <w:rFonts w:asciiTheme="minorHAnsi" w:hAnsiTheme="minorHAnsi" w:cs="Arial"/>
                <w:sz w:val="22"/>
                <w:szCs w:val="22"/>
              </w:rPr>
            </w:pPr>
            <w:del w:id="124" w:author="Manager" w:date="2019-11-06T11:53:00Z">
              <w:r w:rsidRPr="004D128B" w:rsidDel="002D1218">
                <w:rPr>
                  <w:rFonts w:asciiTheme="minorHAnsi" w:hAnsiTheme="minorHAnsi" w:cs="Arial"/>
                  <w:sz w:val="22"/>
                  <w:szCs w:val="22"/>
                </w:rPr>
                <w:delText>The recipient of a cheque cannot be a signatory to that cheque</w:delText>
              </w:r>
            </w:del>
          </w:p>
          <w:p w:rsidR="00AC7EA5" w:rsidRPr="004D128B" w:rsidDel="002D1218" w:rsidRDefault="00AC7EA5" w:rsidP="002B5233">
            <w:pPr>
              <w:numPr>
                <w:ilvl w:val="0"/>
                <w:numId w:val="12"/>
              </w:numPr>
              <w:rPr>
                <w:del w:id="125" w:author="Manager" w:date="2019-11-06T11:53:00Z"/>
                <w:rFonts w:asciiTheme="minorHAnsi" w:hAnsiTheme="minorHAnsi" w:cs="Arial"/>
                <w:sz w:val="22"/>
                <w:szCs w:val="22"/>
              </w:rPr>
            </w:pPr>
            <w:del w:id="126" w:author="Manager" w:date="2019-11-06T11:53:00Z">
              <w:r w:rsidRPr="004D128B" w:rsidDel="002D1218">
                <w:rPr>
                  <w:rFonts w:asciiTheme="minorHAnsi" w:hAnsiTheme="minorHAnsi" w:cs="Arial"/>
                  <w:sz w:val="22"/>
                  <w:szCs w:val="22"/>
                </w:rPr>
                <w:delText>All cash paid to the organization will be receipted, excepting amounts of less tha</w:delText>
              </w:r>
              <w:r w:rsidR="000F395F" w:rsidDel="002D1218">
                <w:rPr>
                  <w:rFonts w:asciiTheme="minorHAnsi" w:hAnsiTheme="minorHAnsi" w:cs="Arial"/>
                  <w:sz w:val="22"/>
                  <w:szCs w:val="22"/>
                </w:rPr>
                <w:delText>n</w:delText>
              </w:r>
              <w:r w:rsidRPr="004D128B" w:rsidDel="002D1218">
                <w:rPr>
                  <w:rFonts w:asciiTheme="minorHAnsi" w:hAnsiTheme="minorHAnsi" w:cs="Arial"/>
                  <w:sz w:val="22"/>
                  <w:szCs w:val="22"/>
                </w:rPr>
                <w:delText xml:space="preserve"> $1.00 paid for use of the phone and photocopier</w:delText>
              </w:r>
            </w:del>
          </w:p>
          <w:p w:rsidR="00AC7EA5" w:rsidRPr="004D128B" w:rsidDel="002D1218" w:rsidRDefault="00AC7EA5" w:rsidP="002B5233">
            <w:pPr>
              <w:rPr>
                <w:del w:id="127" w:author="Manager" w:date="2019-11-06T11:53:00Z"/>
                <w:rFonts w:asciiTheme="minorHAnsi" w:hAnsiTheme="minorHAnsi" w:cs="Arial"/>
                <w:sz w:val="22"/>
                <w:szCs w:val="22"/>
              </w:rPr>
            </w:pPr>
          </w:p>
          <w:p w:rsidR="00EE6C9C" w:rsidDel="002D1218" w:rsidRDefault="00AC7EA5" w:rsidP="002B5233">
            <w:pPr>
              <w:rPr>
                <w:del w:id="128" w:author="Manager" w:date="2019-11-06T11:53:00Z"/>
                <w:rFonts w:asciiTheme="minorHAnsi" w:hAnsiTheme="minorHAnsi" w:cs="Arial"/>
                <w:sz w:val="22"/>
                <w:szCs w:val="22"/>
              </w:rPr>
            </w:pPr>
            <w:del w:id="129" w:author="Manager" w:date="2019-11-06T11:53:00Z">
              <w:r w:rsidRPr="004D128B" w:rsidDel="002D1218">
                <w:rPr>
                  <w:rFonts w:asciiTheme="minorHAnsi" w:hAnsiTheme="minorHAnsi" w:cs="Arial"/>
                  <w:sz w:val="22"/>
                  <w:szCs w:val="22"/>
                </w:rPr>
                <w:delText>Regular monitoring by</w:delText>
              </w:r>
              <w:r w:rsidR="000718E1" w:rsidDel="002D1218">
                <w:rPr>
                  <w:rFonts w:asciiTheme="minorHAnsi" w:hAnsiTheme="minorHAnsi" w:cs="Arial"/>
                  <w:sz w:val="22"/>
                  <w:szCs w:val="22"/>
                </w:rPr>
                <w:delText xml:space="preserve"> </w:delText>
              </w:r>
            </w:del>
          </w:p>
          <w:p w:rsidR="00EE6C9C" w:rsidDel="002D1218" w:rsidRDefault="00EE6C9C" w:rsidP="00EE6C9C">
            <w:pPr>
              <w:pStyle w:val="ListParagraph"/>
              <w:numPr>
                <w:ilvl w:val="0"/>
                <w:numId w:val="40"/>
              </w:numPr>
              <w:rPr>
                <w:del w:id="130" w:author="Manager" w:date="2019-11-06T11:53:00Z"/>
                <w:rFonts w:asciiTheme="minorHAnsi" w:hAnsiTheme="minorHAnsi" w:cs="Arial"/>
                <w:sz w:val="22"/>
                <w:szCs w:val="22"/>
              </w:rPr>
            </w:pPr>
            <w:del w:id="131" w:author="Manager" w:date="2019-11-06T11:53:00Z">
              <w:r w:rsidDel="002D1218">
                <w:rPr>
                  <w:rFonts w:asciiTheme="minorHAnsi" w:hAnsiTheme="minorHAnsi" w:cs="Arial"/>
                  <w:sz w:val="22"/>
                  <w:szCs w:val="22"/>
                </w:rPr>
                <w:delText>the Manager;</w:delText>
              </w:r>
            </w:del>
          </w:p>
          <w:p w:rsidR="00EE6C9C" w:rsidDel="002D1218" w:rsidRDefault="000718E1" w:rsidP="00EE6C9C">
            <w:pPr>
              <w:pStyle w:val="ListParagraph"/>
              <w:numPr>
                <w:ilvl w:val="0"/>
                <w:numId w:val="40"/>
              </w:numPr>
              <w:rPr>
                <w:del w:id="132" w:author="Manager" w:date="2019-11-06T11:53:00Z"/>
                <w:rFonts w:asciiTheme="minorHAnsi" w:hAnsiTheme="minorHAnsi" w:cs="Arial"/>
                <w:sz w:val="22"/>
                <w:szCs w:val="22"/>
              </w:rPr>
            </w:pPr>
            <w:del w:id="133" w:author="Manager" w:date="2019-11-06T11:53:00Z">
              <w:r w:rsidRPr="00EE6C9C" w:rsidDel="002D1218">
                <w:rPr>
                  <w:rFonts w:asciiTheme="minorHAnsi" w:hAnsiTheme="minorHAnsi" w:cs="Arial"/>
                  <w:sz w:val="22"/>
                  <w:szCs w:val="22"/>
                </w:rPr>
                <w:delText xml:space="preserve"> the</w:delText>
              </w:r>
              <w:r w:rsidR="00AC7EA5" w:rsidRPr="00EE6C9C" w:rsidDel="002D1218">
                <w:rPr>
                  <w:rFonts w:asciiTheme="minorHAnsi" w:hAnsiTheme="minorHAnsi" w:cs="Arial"/>
                  <w:sz w:val="22"/>
                  <w:szCs w:val="22"/>
                </w:rPr>
                <w:delText xml:space="preserve"> Finance </w:delText>
              </w:r>
              <w:r w:rsidR="00EE6C9C" w:rsidRPr="00EE6C9C" w:rsidDel="002D1218">
                <w:rPr>
                  <w:rFonts w:asciiTheme="minorHAnsi" w:hAnsiTheme="minorHAnsi" w:cs="Arial"/>
                  <w:sz w:val="22"/>
                  <w:szCs w:val="22"/>
                </w:rPr>
                <w:delText>&amp; Risk and</w:delText>
              </w:r>
            </w:del>
          </w:p>
          <w:p w:rsidR="00EE6C9C" w:rsidDel="002D1218" w:rsidRDefault="00EE6C9C" w:rsidP="00EE6C9C">
            <w:pPr>
              <w:pStyle w:val="ListParagraph"/>
              <w:numPr>
                <w:ilvl w:val="0"/>
                <w:numId w:val="40"/>
              </w:numPr>
              <w:rPr>
                <w:del w:id="134" w:author="Manager" w:date="2019-11-06T11:53:00Z"/>
                <w:rFonts w:asciiTheme="minorHAnsi" w:hAnsiTheme="minorHAnsi" w:cs="Arial"/>
                <w:sz w:val="22"/>
                <w:szCs w:val="22"/>
              </w:rPr>
            </w:pPr>
            <w:del w:id="135" w:author="Manager" w:date="2019-11-06T11:53:00Z">
              <w:r w:rsidRPr="00EE6C9C" w:rsidDel="002D1218">
                <w:rPr>
                  <w:rFonts w:asciiTheme="minorHAnsi" w:hAnsiTheme="minorHAnsi" w:cs="Arial"/>
                  <w:sz w:val="22"/>
                  <w:szCs w:val="22"/>
                </w:rPr>
                <w:delText xml:space="preserve"> Risk &amp;</w:delText>
              </w:r>
              <w:r w:rsidR="000718E1" w:rsidRPr="00EE6C9C" w:rsidDel="002D1218">
                <w:rPr>
                  <w:rFonts w:asciiTheme="minorHAnsi" w:hAnsiTheme="minorHAnsi" w:cs="Arial"/>
                  <w:sz w:val="22"/>
                  <w:szCs w:val="22"/>
                </w:rPr>
                <w:delText xml:space="preserve"> Audit </w:delText>
              </w:r>
              <w:r w:rsidR="00AC7EA5" w:rsidRPr="00EE6C9C" w:rsidDel="002D1218">
                <w:rPr>
                  <w:rFonts w:asciiTheme="minorHAnsi" w:hAnsiTheme="minorHAnsi" w:cs="Arial"/>
                  <w:sz w:val="22"/>
                  <w:szCs w:val="22"/>
                </w:rPr>
                <w:delText>subcommittee</w:delText>
              </w:r>
              <w:r w:rsidR="000718E1" w:rsidRPr="00EE6C9C" w:rsidDel="002D1218">
                <w:rPr>
                  <w:rFonts w:asciiTheme="minorHAnsi" w:hAnsiTheme="minorHAnsi" w:cs="Arial"/>
                  <w:sz w:val="22"/>
                  <w:szCs w:val="22"/>
                </w:rPr>
                <w:delText>s</w:delText>
              </w:r>
              <w:r w:rsidR="00AC7EA5" w:rsidRPr="00EE6C9C" w:rsidDel="002D1218">
                <w:rPr>
                  <w:rFonts w:asciiTheme="minorHAnsi" w:hAnsiTheme="minorHAnsi" w:cs="Arial"/>
                  <w:sz w:val="22"/>
                  <w:szCs w:val="22"/>
                </w:rPr>
                <w:delText xml:space="preserve"> </w:delText>
              </w:r>
            </w:del>
          </w:p>
          <w:p w:rsidR="00AC7EA5" w:rsidRPr="004D128B" w:rsidDel="002D1218" w:rsidRDefault="00AC7EA5" w:rsidP="000C4F29">
            <w:pPr>
              <w:rPr>
                <w:del w:id="136" w:author="Manager" w:date="2019-11-06T11:53:00Z"/>
                <w:rFonts w:asciiTheme="minorHAnsi" w:hAnsiTheme="minorHAnsi"/>
                <w:szCs w:val="22"/>
              </w:rPr>
            </w:pPr>
            <w:del w:id="137" w:author="Manager" w:date="2019-11-06T11:53:00Z">
              <w:r w:rsidRPr="00EE6C9C" w:rsidDel="002D1218">
                <w:rPr>
                  <w:rFonts w:asciiTheme="minorHAnsi" w:hAnsiTheme="minorHAnsi" w:cs="Arial"/>
                  <w:sz w:val="22"/>
                  <w:szCs w:val="22"/>
                </w:rPr>
                <w:delText>to ensure transparently honest handling of finances.</w:delText>
              </w:r>
            </w:del>
          </w:p>
        </w:tc>
      </w:tr>
      <w:tr w:rsidR="00AC7EA5" w:rsidRPr="004D128B" w:rsidDel="002D1218" w:rsidTr="004D128B">
        <w:trPr>
          <w:trHeight w:val="1468"/>
          <w:del w:id="138" w:author="Manager" w:date="2019-11-06T11:53:00Z"/>
        </w:trPr>
        <w:tc>
          <w:tcPr>
            <w:tcW w:w="2124" w:type="dxa"/>
            <w:shd w:val="clear" w:color="auto" w:fill="auto"/>
          </w:tcPr>
          <w:p w:rsidR="00AC7EA5" w:rsidRPr="004D128B" w:rsidDel="002D1218" w:rsidRDefault="00AC7EA5" w:rsidP="002B5233">
            <w:pPr>
              <w:rPr>
                <w:del w:id="139" w:author="Manager" w:date="2019-11-06T11:53:00Z"/>
                <w:rFonts w:asciiTheme="minorHAnsi" w:eastAsia="Calibri" w:hAnsiTheme="minorHAnsi" w:cs="Arial"/>
                <w:i/>
                <w:sz w:val="22"/>
                <w:szCs w:val="22"/>
              </w:rPr>
            </w:pPr>
            <w:del w:id="140" w:author="Manager" w:date="2019-11-06T11:53:00Z">
              <w:r w:rsidRPr="004D128B" w:rsidDel="002D1218">
                <w:rPr>
                  <w:rFonts w:asciiTheme="minorHAnsi" w:eastAsia="Calibri" w:hAnsiTheme="minorHAnsi" w:cs="Arial"/>
                  <w:i/>
                  <w:sz w:val="22"/>
                  <w:szCs w:val="22"/>
                </w:rPr>
                <w:delText>Strategies to prevent loss by theft</w:delText>
              </w:r>
            </w:del>
          </w:p>
        </w:tc>
        <w:tc>
          <w:tcPr>
            <w:tcW w:w="6773" w:type="dxa"/>
          </w:tcPr>
          <w:p w:rsidR="00AC7EA5" w:rsidRPr="004D128B" w:rsidDel="002D1218" w:rsidRDefault="00AC7EA5" w:rsidP="002B5233">
            <w:pPr>
              <w:rPr>
                <w:del w:id="141" w:author="Manager" w:date="2019-11-06T11:53:00Z"/>
                <w:rFonts w:asciiTheme="minorHAnsi" w:hAnsiTheme="minorHAnsi" w:cs="Arial"/>
                <w:sz w:val="22"/>
                <w:szCs w:val="22"/>
              </w:rPr>
            </w:pPr>
            <w:del w:id="142" w:author="Manager" w:date="2019-11-06T11:53:00Z">
              <w:r w:rsidRPr="000718E1" w:rsidDel="002D1218">
                <w:rPr>
                  <w:rStyle w:val="Heading3Char"/>
                  <w:rFonts w:asciiTheme="minorHAnsi" w:hAnsiTheme="minorHAnsi"/>
                  <w:sz w:val="22"/>
                  <w:szCs w:val="22"/>
                </w:rPr>
                <w:delText>The risk of theft</w:delText>
              </w:r>
              <w:r w:rsidRPr="000718E1" w:rsidDel="002D1218">
                <w:rPr>
                  <w:rStyle w:val="Heading3Char"/>
                  <w:rFonts w:asciiTheme="minorHAnsi" w:hAnsiTheme="minorHAnsi"/>
                  <w:b w:val="0"/>
                  <w:sz w:val="22"/>
                  <w:szCs w:val="22"/>
                </w:rPr>
                <w:delText xml:space="preserve"> of cash and of belongings</w:delText>
              </w:r>
              <w:r w:rsidRPr="004D128B" w:rsidDel="002D1218">
                <w:rPr>
                  <w:rFonts w:asciiTheme="minorHAnsi" w:hAnsiTheme="minorHAnsi" w:cs="Arial"/>
                  <w:sz w:val="22"/>
                  <w:szCs w:val="22"/>
                </w:rPr>
                <w:delText xml:space="preserve"> will be minimized by the following measures:</w:delText>
              </w:r>
            </w:del>
          </w:p>
          <w:p w:rsidR="00AC7EA5" w:rsidRPr="004D128B" w:rsidDel="002D1218" w:rsidRDefault="00AC7EA5" w:rsidP="002B5233">
            <w:pPr>
              <w:numPr>
                <w:ilvl w:val="0"/>
                <w:numId w:val="13"/>
              </w:numPr>
              <w:rPr>
                <w:del w:id="143" w:author="Manager" w:date="2019-11-06T11:53:00Z"/>
                <w:rFonts w:asciiTheme="minorHAnsi" w:hAnsiTheme="minorHAnsi" w:cs="Arial"/>
                <w:sz w:val="22"/>
                <w:szCs w:val="22"/>
              </w:rPr>
            </w:pPr>
            <w:del w:id="144" w:author="Manager" w:date="2019-11-06T11:53:00Z">
              <w:r w:rsidRPr="004D128B" w:rsidDel="002D1218">
                <w:rPr>
                  <w:rFonts w:asciiTheme="minorHAnsi" w:hAnsiTheme="minorHAnsi" w:cs="Arial"/>
                  <w:sz w:val="22"/>
                  <w:szCs w:val="22"/>
                </w:rPr>
                <w:delText>Cash in excess of $200.00 will not be kept in the reception area</w:delText>
              </w:r>
            </w:del>
          </w:p>
          <w:p w:rsidR="00AC7EA5" w:rsidRPr="004D128B" w:rsidDel="002D1218" w:rsidRDefault="00AC7EA5" w:rsidP="002B5233">
            <w:pPr>
              <w:numPr>
                <w:ilvl w:val="0"/>
                <w:numId w:val="13"/>
              </w:numPr>
              <w:rPr>
                <w:del w:id="145" w:author="Manager" w:date="2019-11-06T11:53:00Z"/>
                <w:rFonts w:asciiTheme="minorHAnsi" w:hAnsiTheme="minorHAnsi" w:cs="Arial"/>
                <w:sz w:val="22"/>
                <w:szCs w:val="22"/>
              </w:rPr>
            </w:pPr>
            <w:del w:id="146" w:author="Manager" w:date="2019-11-06T11:53:00Z">
              <w:r w:rsidRPr="004D128B" w:rsidDel="002D1218">
                <w:rPr>
                  <w:rFonts w:asciiTheme="minorHAnsi" w:hAnsiTheme="minorHAnsi" w:cs="Arial"/>
                  <w:sz w:val="22"/>
                  <w:szCs w:val="22"/>
                </w:rPr>
                <w:delText>Cash up to $500.00 only may be secured in the safe to which only 2 members of staff have access.</w:delText>
              </w:r>
            </w:del>
          </w:p>
          <w:p w:rsidR="00AC7EA5" w:rsidRPr="004D128B" w:rsidDel="002D1218" w:rsidRDefault="00AC7EA5" w:rsidP="002B5233">
            <w:pPr>
              <w:pStyle w:val="ListParagraph"/>
              <w:numPr>
                <w:ilvl w:val="0"/>
                <w:numId w:val="13"/>
              </w:numPr>
              <w:rPr>
                <w:del w:id="147" w:author="Manager" w:date="2019-11-06T11:53:00Z"/>
                <w:rFonts w:asciiTheme="minorHAnsi" w:hAnsiTheme="minorHAnsi" w:cs="Arial"/>
                <w:sz w:val="22"/>
                <w:szCs w:val="22"/>
              </w:rPr>
            </w:pPr>
            <w:del w:id="148" w:author="Manager" w:date="2019-11-06T11:53:00Z">
              <w:r w:rsidRPr="004D128B" w:rsidDel="002D1218">
                <w:rPr>
                  <w:rFonts w:asciiTheme="minorHAnsi" w:hAnsiTheme="minorHAnsi" w:cs="Arial"/>
                  <w:sz w:val="22"/>
                  <w:szCs w:val="22"/>
                </w:rPr>
                <w:delText xml:space="preserve">When carrying money to the bank, the Finance Officer may request that she be accompanied to the bank by another staff member or </w:delText>
              </w:r>
              <w:r w:rsidR="00CF603D" w:rsidDel="002D1218">
                <w:rPr>
                  <w:rFonts w:asciiTheme="minorHAnsi" w:hAnsiTheme="minorHAnsi" w:cs="Arial"/>
                  <w:sz w:val="22"/>
                  <w:szCs w:val="22"/>
                </w:rPr>
                <w:delText xml:space="preserve">CoM </w:delText>
              </w:r>
              <w:r w:rsidRPr="004D128B" w:rsidDel="002D1218">
                <w:rPr>
                  <w:rFonts w:asciiTheme="minorHAnsi" w:hAnsiTheme="minorHAnsi" w:cs="Arial"/>
                  <w:sz w:val="22"/>
                  <w:szCs w:val="22"/>
                </w:rPr>
                <w:delText xml:space="preserve">member. </w:delText>
              </w:r>
            </w:del>
          </w:p>
          <w:p w:rsidR="00AC7EA5" w:rsidRPr="004D128B" w:rsidDel="002D1218" w:rsidRDefault="00AC7EA5" w:rsidP="002B5233">
            <w:pPr>
              <w:numPr>
                <w:ilvl w:val="0"/>
                <w:numId w:val="13"/>
              </w:numPr>
              <w:rPr>
                <w:del w:id="149" w:author="Manager" w:date="2019-11-06T11:53:00Z"/>
                <w:rFonts w:asciiTheme="minorHAnsi" w:hAnsiTheme="minorHAnsi" w:cs="Arial"/>
                <w:sz w:val="22"/>
                <w:szCs w:val="22"/>
              </w:rPr>
            </w:pPr>
            <w:del w:id="150" w:author="Manager" w:date="2019-11-06T11:53:00Z">
              <w:r w:rsidRPr="004D128B" w:rsidDel="002D1218">
                <w:rPr>
                  <w:rFonts w:asciiTheme="minorHAnsi" w:hAnsiTheme="minorHAnsi" w:cs="Arial"/>
                  <w:sz w:val="22"/>
                  <w:szCs w:val="22"/>
                </w:rPr>
                <w:delText>All rooms where personal belongings and equipment are kept will be locked except when staff are present in the room.</w:delText>
              </w:r>
            </w:del>
          </w:p>
          <w:p w:rsidR="00AC7EA5" w:rsidRPr="004D128B" w:rsidDel="002D1218" w:rsidRDefault="00AC7EA5" w:rsidP="000C4F29">
            <w:pPr>
              <w:numPr>
                <w:ilvl w:val="0"/>
                <w:numId w:val="13"/>
              </w:numPr>
              <w:rPr>
                <w:del w:id="151" w:author="Manager" w:date="2019-11-06T11:53:00Z"/>
                <w:rFonts w:asciiTheme="minorHAnsi" w:hAnsiTheme="minorHAnsi" w:cs="Arial"/>
                <w:sz w:val="22"/>
                <w:szCs w:val="22"/>
              </w:rPr>
            </w:pPr>
            <w:del w:id="152" w:author="Manager" w:date="2019-11-06T11:53:00Z">
              <w:r w:rsidRPr="004D128B" w:rsidDel="002D1218">
                <w:rPr>
                  <w:rFonts w:asciiTheme="minorHAnsi" w:hAnsiTheme="minorHAnsi" w:cs="Arial"/>
                  <w:sz w:val="22"/>
                  <w:szCs w:val="22"/>
                </w:rPr>
                <w:delText>Petty Cash will be kept in the safe except at the times when petty cash reimbursement is taking place.</w:delText>
              </w:r>
            </w:del>
          </w:p>
        </w:tc>
      </w:tr>
      <w:tr w:rsidR="00AC7EA5" w:rsidRPr="004D128B" w:rsidDel="002D1218" w:rsidTr="004D128B">
        <w:trPr>
          <w:trHeight w:val="1550"/>
          <w:del w:id="153" w:author="Manager" w:date="2019-11-06T11:53:00Z"/>
        </w:trPr>
        <w:tc>
          <w:tcPr>
            <w:tcW w:w="2124" w:type="dxa"/>
            <w:shd w:val="clear" w:color="auto" w:fill="auto"/>
          </w:tcPr>
          <w:p w:rsidR="00AC7EA5" w:rsidRPr="004D128B" w:rsidDel="002D1218" w:rsidRDefault="00AC7EA5" w:rsidP="002B5233">
            <w:pPr>
              <w:rPr>
                <w:del w:id="154" w:author="Manager" w:date="2019-11-06T11:53:00Z"/>
                <w:rFonts w:asciiTheme="minorHAnsi" w:eastAsia="Calibri" w:hAnsiTheme="minorHAnsi" w:cs="Arial"/>
                <w:i/>
                <w:sz w:val="22"/>
                <w:szCs w:val="22"/>
              </w:rPr>
            </w:pPr>
            <w:del w:id="155" w:author="Manager" w:date="2019-11-06T11:53:00Z">
              <w:r w:rsidRPr="004D128B" w:rsidDel="002D1218">
                <w:rPr>
                  <w:rFonts w:asciiTheme="minorHAnsi" w:eastAsia="Calibri" w:hAnsiTheme="minorHAnsi" w:cs="Arial"/>
                  <w:i/>
                  <w:sz w:val="22"/>
                  <w:szCs w:val="22"/>
                </w:rPr>
                <w:delText>Strategies relating to Strategic Risk</w:delText>
              </w:r>
            </w:del>
          </w:p>
        </w:tc>
        <w:tc>
          <w:tcPr>
            <w:tcW w:w="6773" w:type="dxa"/>
          </w:tcPr>
          <w:p w:rsidR="00AC7EA5" w:rsidRPr="004D128B" w:rsidDel="002D1218" w:rsidRDefault="00AC7EA5" w:rsidP="002B5233">
            <w:pPr>
              <w:pStyle w:val="Heading3"/>
              <w:rPr>
                <w:del w:id="156" w:author="Manager" w:date="2019-11-06T11:53:00Z"/>
                <w:rFonts w:asciiTheme="minorHAnsi" w:hAnsiTheme="minorHAnsi"/>
                <w:sz w:val="22"/>
                <w:szCs w:val="22"/>
              </w:rPr>
            </w:pPr>
            <w:del w:id="157" w:author="Manager" w:date="2019-11-06T11:53:00Z">
              <w:r w:rsidRPr="004D128B" w:rsidDel="002D1218">
                <w:rPr>
                  <w:rFonts w:asciiTheme="minorHAnsi" w:hAnsiTheme="minorHAnsi"/>
                  <w:sz w:val="22"/>
                  <w:szCs w:val="22"/>
                </w:rPr>
                <w:delText>Strategic Risk</w:delText>
              </w:r>
            </w:del>
          </w:p>
          <w:p w:rsidR="00AC7EA5" w:rsidRPr="004D128B" w:rsidDel="002D1218" w:rsidRDefault="00AC7EA5" w:rsidP="002B5233">
            <w:pPr>
              <w:rPr>
                <w:del w:id="158" w:author="Manager" w:date="2019-11-06T11:53:00Z"/>
                <w:rFonts w:asciiTheme="minorHAnsi" w:hAnsiTheme="minorHAnsi" w:cs="Arial"/>
                <w:sz w:val="22"/>
                <w:szCs w:val="22"/>
              </w:rPr>
            </w:pPr>
            <w:del w:id="159" w:author="Manager" w:date="2019-11-06T11:53:00Z">
              <w:r w:rsidRPr="004D128B" w:rsidDel="002D1218">
                <w:rPr>
                  <w:rFonts w:asciiTheme="minorHAnsi" w:hAnsiTheme="minorHAnsi" w:cs="Arial"/>
                  <w:sz w:val="22"/>
                  <w:szCs w:val="22"/>
                </w:rPr>
                <w:delText xml:space="preserve">The Manager will seek </w:delText>
              </w:r>
            </w:del>
          </w:p>
          <w:p w:rsidR="00AC7EA5" w:rsidRPr="004D128B" w:rsidDel="002D1218" w:rsidRDefault="00AC7EA5" w:rsidP="002B5233">
            <w:pPr>
              <w:pStyle w:val="ListParagraph"/>
              <w:numPr>
                <w:ilvl w:val="0"/>
                <w:numId w:val="24"/>
              </w:numPr>
              <w:rPr>
                <w:del w:id="160" w:author="Manager" w:date="2019-11-06T11:53:00Z"/>
                <w:rFonts w:asciiTheme="minorHAnsi" w:hAnsiTheme="minorHAnsi" w:cs="Arial"/>
                <w:sz w:val="22"/>
                <w:szCs w:val="22"/>
              </w:rPr>
            </w:pPr>
            <w:del w:id="161" w:author="Manager" w:date="2019-11-06T11:53:00Z">
              <w:r w:rsidRPr="004D128B" w:rsidDel="002D1218">
                <w:rPr>
                  <w:rFonts w:asciiTheme="minorHAnsi" w:hAnsiTheme="minorHAnsi" w:cs="Arial"/>
                  <w:sz w:val="22"/>
                  <w:szCs w:val="22"/>
                </w:rPr>
                <w:delText>to diversify the funding base of the organisation, so that income is not overly reliant on one funding source</w:delText>
              </w:r>
              <w:r w:rsidR="00E01856" w:rsidDel="002D1218">
                <w:rPr>
                  <w:rFonts w:asciiTheme="minorHAnsi" w:hAnsiTheme="minorHAnsi" w:cs="Arial"/>
                  <w:sz w:val="22"/>
                  <w:szCs w:val="22"/>
                </w:rPr>
                <w:delText>;</w:delText>
              </w:r>
            </w:del>
          </w:p>
          <w:p w:rsidR="004D128B" w:rsidRPr="004D128B" w:rsidDel="002D1218" w:rsidRDefault="00AC7EA5" w:rsidP="000C4F29">
            <w:pPr>
              <w:pStyle w:val="ListParagraph"/>
              <w:numPr>
                <w:ilvl w:val="0"/>
                <w:numId w:val="24"/>
              </w:numPr>
              <w:rPr>
                <w:del w:id="162" w:author="Manager" w:date="2019-11-06T11:53:00Z"/>
                <w:rFonts w:asciiTheme="minorHAnsi" w:hAnsiTheme="minorHAnsi" w:cs="Arial"/>
                <w:sz w:val="22"/>
                <w:szCs w:val="22"/>
              </w:rPr>
            </w:pPr>
            <w:del w:id="163" w:author="Manager" w:date="2019-11-06T11:53:00Z">
              <w:r w:rsidRPr="004D128B" w:rsidDel="002D1218">
                <w:rPr>
                  <w:rFonts w:asciiTheme="minorHAnsi" w:hAnsiTheme="minorHAnsi" w:cs="Arial"/>
                  <w:sz w:val="22"/>
                  <w:szCs w:val="22"/>
                </w:rPr>
                <w:delText xml:space="preserve">to scan the business environment and be aware of new competitors and new possibilities and feed these into Strategic Plans. </w:delText>
              </w:r>
            </w:del>
          </w:p>
        </w:tc>
      </w:tr>
      <w:tr w:rsidR="00AC7EA5" w:rsidRPr="004D128B" w:rsidDel="002D1218" w:rsidTr="004D128B">
        <w:trPr>
          <w:trHeight w:val="916"/>
          <w:del w:id="164" w:author="Manager" w:date="2019-11-06T11:53:00Z"/>
        </w:trPr>
        <w:tc>
          <w:tcPr>
            <w:tcW w:w="2124" w:type="dxa"/>
            <w:shd w:val="clear" w:color="auto" w:fill="auto"/>
          </w:tcPr>
          <w:p w:rsidR="00AC7EA5" w:rsidDel="002D1218" w:rsidRDefault="00AC7EA5" w:rsidP="002B5233">
            <w:pPr>
              <w:rPr>
                <w:del w:id="165" w:author="Manager" w:date="2019-11-06T11:53:00Z"/>
                <w:rFonts w:asciiTheme="minorHAnsi" w:eastAsia="Calibri" w:hAnsiTheme="minorHAnsi" w:cs="Arial"/>
                <w:i/>
                <w:sz w:val="22"/>
                <w:szCs w:val="22"/>
              </w:rPr>
            </w:pPr>
            <w:del w:id="166" w:author="Manager" w:date="2019-11-06T11:53:00Z">
              <w:r w:rsidRPr="004D128B" w:rsidDel="002D1218">
                <w:rPr>
                  <w:rFonts w:asciiTheme="minorHAnsi" w:eastAsia="Calibri" w:hAnsiTheme="minorHAnsi" w:cs="Arial"/>
                  <w:i/>
                  <w:sz w:val="22"/>
                  <w:szCs w:val="22"/>
                </w:rPr>
                <w:delText>AQTF and VRQA Noncompliance risks</w:delText>
              </w:r>
            </w:del>
          </w:p>
          <w:p w:rsidR="000F395F" w:rsidRPr="004D128B" w:rsidDel="002D1218" w:rsidRDefault="000F395F" w:rsidP="002B5233">
            <w:pPr>
              <w:rPr>
                <w:del w:id="167" w:author="Manager" w:date="2019-11-06T11:53:00Z"/>
                <w:rFonts w:asciiTheme="minorHAnsi" w:eastAsia="Calibri" w:hAnsiTheme="minorHAnsi" w:cs="Arial"/>
                <w:i/>
                <w:sz w:val="22"/>
                <w:szCs w:val="22"/>
              </w:rPr>
            </w:pPr>
            <w:del w:id="168" w:author="Manager" w:date="2019-11-06T11:53:00Z">
              <w:r w:rsidDel="002D1218">
                <w:rPr>
                  <w:rFonts w:asciiTheme="minorHAnsi" w:eastAsia="Calibri" w:hAnsiTheme="minorHAnsi" w:cs="Arial"/>
                  <w:i/>
                  <w:sz w:val="22"/>
                  <w:szCs w:val="22"/>
                </w:rPr>
                <w:delText>And Skills First</w:delText>
              </w:r>
            </w:del>
          </w:p>
        </w:tc>
        <w:tc>
          <w:tcPr>
            <w:tcW w:w="6773" w:type="dxa"/>
          </w:tcPr>
          <w:p w:rsidR="00AC7EA5" w:rsidRPr="004D128B" w:rsidDel="002D1218" w:rsidRDefault="00AC7EA5" w:rsidP="002B5233">
            <w:pPr>
              <w:pStyle w:val="Heading3"/>
              <w:rPr>
                <w:del w:id="169" w:author="Manager" w:date="2019-11-06T11:53:00Z"/>
                <w:rFonts w:asciiTheme="minorHAnsi" w:hAnsiTheme="minorHAnsi"/>
                <w:sz w:val="22"/>
                <w:szCs w:val="22"/>
              </w:rPr>
            </w:pPr>
            <w:del w:id="170" w:author="Manager" w:date="2019-11-06T11:53:00Z">
              <w:r w:rsidRPr="004D128B" w:rsidDel="002D1218">
                <w:rPr>
                  <w:rFonts w:asciiTheme="minorHAnsi" w:hAnsiTheme="minorHAnsi"/>
                  <w:sz w:val="22"/>
                  <w:szCs w:val="22"/>
                </w:rPr>
                <w:delText>Risk of non compliance</w:delText>
              </w:r>
            </w:del>
          </w:p>
          <w:p w:rsidR="004D128B" w:rsidRPr="004D128B" w:rsidDel="002D1218" w:rsidRDefault="00AC7EA5" w:rsidP="000C4F29">
            <w:pPr>
              <w:rPr>
                <w:del w:id="171" w:author="Manager" w:date="2019-11-06T11:53:00Z"/>
                <w:rFonts w:asciiTheme="minorHAnsi" w:hAnsiTheme="minorHAnsi" w:cs="Arial"/>
                <w:sz w:val="22"/>
                <w:szCs w:val="22"/>
              </w:rPr>
            </w:pPr>
            <w:del w:id="172" w:author="Manager" w:date="2019-11-06T11:53:00Z">
              <w:r w:rsidRPr="004D128B" w:rsidDel="002D1218">
                <w:rPr>
                  <w:rFonts w:asciiTheme="minorHAnsi" w:hAnsiTheme="minorHAnsi" w:cs="Arial"/>
                  <w:sz w:val="22"/>
                  <w:szCs w:val="22"/>
                </w:rPr>
                <w:delText>Internal audits will be conducted against guidelines and a report forwarded to the Committee of Management.</w:delText>
              </w:r>
              <w:r w:rsidR="00EE6C9C" w:rsidDel="002D1218">
                <w:rPr>
                  <w:rFonts w:asciiTheme="minorHAnsi" w:hAnsiTheme="minorHAnsi" w:cs="Arial"/>
                  <w:sz w:val="22"/>
                  <w:szCs w:val="22"/>
                </w:rPr>
                <w:delText xml:space="preserve"> </w:delText>
              </w:r>
            </w:del>
          </w:p>
        </w:tc>
      </w:tr>
      <w:tr w:rsidR="00AC7EA5" w:rsidRPr="004D128B" w:rsidDel="002D1218" w:rsidTr="004D128B">
        <w:trPr>
          <w:del w:id="173" w:author="Manager" w:date="2019-11-06T11:53:00Z"/>
        </w:trPr>
        <w:tc>
          <w:tcPr>
            <w:tcW w:w="2124" w:type="dxa"/>
            <w:shd w:val="clear" w:color="auto" w:fill="auto"/>
          </w:tcPr>
          <w:p w:rsidR="00AC7EA5" w:rsidRPr="004D128B" w:rsidDel="002D1218" w:rsidRDefault="00AC7EA5" w:rsidP="002B5233">
            <w:pPr>
              <w:rPr>
                <w:del w:id="174" w:author="Manager" w:date="2019-11-06T11:53:00Z"/>
                <w:rFonts w:asciiTheme="minorHAnsi" w:eastAsia="Calibri" w:hAnsiTheme="minorHAnsi" w:cs="Arial"/>
                <w:b/>
                <w:sz w:val="22"/>
                <w:szCs w:val="22"/>
              </w:rPr>
            </w:pPr>
          </w:p>
          <w:p w:rsidR="00AC7EA5" w:rsidRPr="004D128B" w:rsidDel="002D1218" w:rsidRDefault="00AC7EA5" w:rsidP="002B5233">
            <w:pPr>
              <w:rPr>
                <w:del w:id="175" w:author="Manager" w:date="2019-11-06T11:53:00Z"/>
                <w:rFonts w:asciiTheme="minorHAnsi" w:eastAsia="Calibri" w:hAnsiTheme="minorHAnsi" w:cs="Arial"/>
                <w:b/>
                <w:sz w:val="22"/>
                <w:szCs w:val="22"/>
              </w:rPr>
            </w:pPr>
            <w:del w:id="176" w:author="Manager" w:date="2019-11-06T11:53:00Z">
              <w:r w:rsidRPr="004D128B" w:rsidDel="002D1218">
                <w:rPr>
                  <w:rFonts w:asciiTheme="minorHAnsi" w:eastAsia="Calibri" w:hAnsiTheme="minorHAnsi" w:cs="Arial"/>
                  <w:b/>
                  <w:sz w:val="22"/>
                  <w:szCs w:val="22"/>
                </w:rPr>
                <w:delText>Associated Policies and procedures</w:delText>
              </w:r>
            </w:del>
          </w:p>
        </w:tc>
        <w:tc>
          <w:tcPr>
            <w:tcW w:w="6773" w:type="dxa"/>
          </w:tcPr>
          <w:p w:rsidR="00AC7EA5" w:rsidRPr="004D128B" w:rsidDel="002D1218" w:rsidRDefault="00AC7EA5" w:rsidP="002B5233">
            <w:pPr>
              <w:rPr>
                <w:del w:id="177" w:author="Manager" w:date="2019-11-06T11:53:00Z"/>
                <w:rFonts w:asciiTheme="minorHAnsi" w:eastAsia="Calibri" w:hAnsiTheme="minorHAnsi" w:cs="Arial"/>
                <w:sz w:val="22"/>
                <w:szCs w:val="22"/>
              </w:rPr>
            </w:pPr>
          </w:p>
          <w:p w:rsidR="00AC7EA5" w:rsidRPr="004D128B" w:rsidDel="002D1218" w:rsidRDefault="00AC7EA5" w:rsidP="002B5233">
            <w:pPr>
              <w:rPr>
                <w:del w:id="178" w:author="Manager" w:date="2019-11-06T11:53:00Z"/>
                <w:rFonts w:asciiTheme="minorHAnsi" w:eastAsia="Calibri" w:hAnsiTheme="minorHAnsi" w:cs="Arial"/>
                <w:sz w:val="22"/>
                <w:szCs w:val="22"/>
              </w:rPr>
            </w:pPr>
            <w:del w:id="179" w:author="Manager" w:date="2019-11-06T11:53:00Z">
              <w:r w:rsidRPr="004D128B" w:rsidDel="002D1218">
                <w:rPr>
                  <w:rFonts w:asciiTheme="minorHAnsi" w:eastAsia="Calibri" w:hAnsiTheme="minorHAnsi" w:cs="Arial"/>
                  <w:sz w:val="22"/>
                  <w:szCs w:val="22"/>
                </w:rPr>
                <w:delText>Continuous Improvement Policy</w:delText>
              </w:r>
            </w:del>
          </w:p>
          <w:p w:rsidR="00AC7EA5" w:rsidRPr="004D128B" w:rsidDel="002D1218" w:rsidRDefault="00AC7EA5" w:rsidP="002B5233">
            <w:pPr>
              <w:rPr>
                <w:del w:id="180" w:author="Manager" w:date="2019-11-06T11:53:00Z"/>
                <w:rFonts w:asciiTheme="minorHAnsi" w:eastAsia="Calibri" w:hAnsiTheme="minorHAnsi" w:cs="Arial"/>
                <w:sz w:val="22"/>
                <w:szCs w:val="22"/>
              </w:rPr>
            </w:pPr>
            <w:del w:id="181" w:author="Manager" w:date="2019-11-06T11:53:00Z">
              <w:r w:rsidRPr="004D128B" w:rsidDel="002D1218">
                <w:rPr>
                  <w:rFonts w:asciiTheme="minorHAnsi" w:eastAsia="Calibri" w:hAnsiTheme="minorHAnsi" w:cs="Arial"/>
                  <w:sz w:val="22"/>
                  <w:szCs w:val="22"/>
                </w:rPr>
                <w:delText>Fraud Policy</w:delText>
              </w:r>
            </w:del>
          </w:p>
          <w:p w:rsidR="00AC7EA5" w:rsidRPr="004D128B" w:rsidDel="002D1218" w:rsidRDefault="00AC7EA5" w:rsidP="002B5233">
            <w:pPr>
              <w:rPr>
                <w:del w:id="182" w:author="Manager" w:date="2019-11-06T11:53:00Z"/>
                <w:rFonts w:asciiTheme="minorHAnsi" w:eastAsia="Calibri" w:hAnsiTheme="minorHAnsi" w:cs="Arial"/>
                <w:sz w:val="22"/>
                <w:szCs w:val="22"/>
              </w:rPr>
            </w:pPr>
            <w:del w:id="183" w:author="Manager" w:date="2019-11-06T11:53:00Z">
              <w:r w:rsidRPr="004D128B" w:rsidDel="002D1218">
                <w:rPr>
                  <w:rFonts w:asciiTheme="minorHAnsi" w:eastAsia="Calibri" w:hAnsiTheme="minorHAnsi" w:cs="Arial"/>
                  <w:sz w:val="22"/>
                  <w:szCs w:val="22"/>
                </w:rPr>
                <w:delText>Financial Policy</w:delText>
              </w:r>
            </w:del>
          </w:p>
          <w:p w:rsidR="00AC7EA5" w:rsidRPr="004D128B" w:rsidDel="002D1218" w:rsidRDefault="000F395F" w:rsidP="002B5233">
            <w:pPr>
              <w:rPr>
                <w:del w:id="184" w:author="Manager" w:date="2019-11-06T11:53:00Z"/>
                <w:rFonts w:asciiTheme="minorHAnsi" w:eastAsia="Calibri" w:hAnsiTheme="minorHAnsi" w:cs="Arial"/>
                <w:sz w:val="22"/>
                <w:szCs w:val="22"/>
              </w:rPr>
            </w:pPr>
            <w:del w:id="185" w:author="Manager" w:date="2019-11-06T11:53:00Z">
              <w:r w:rsidDel="002D1218">
                <w:rPr>
                  <w:rFonts w:asciiTheme="minorHAnsi" w:eastAsia="Calibri" w:hAnsiTheme="minorHAnsi" w:cs="Arial"/>
                  <w:sz w:val="22"/>
                  <w:szCs w:val="22"/>
                </w:rPr>
                <w:delText>AQTF and VRQA Guidelines, Skills First Guidelines.</w:delText>
              </w:r>
            </w:del>
          </w:p>
        </w:tc>
      </w:tr>
    </w:tbl>
    <w:p w:rsidR="00AC7EA5" w:rsidRPr="004D128B" w:rsidDel="002D1218" w:rsidRDefault="00AC7EA5" w:rsidP="002B5233">
      <w:pPr>
        <w:spacing w:after="200" w:line="276" w:lineRule="auto"/>
        <w:rPr>
          <w:del w:id="186" w:author="Manager" w:date="2019-11-06T11:53:00Z"/>
          <w:rFonts w:asciiTheme="minorHAnsi" w:hAnsiTheme="minorHAnsi"/>
          <w:sz w:val="22"/>
          <w:szCs w:val="22"/>
        </w:rPr>
      </w:pPr>
    </w:p>
    <w:p w:rsidR="008863ED" w:rsidDel="002D1218" w:rsidRDefault="008863ED" w:rsidP="00E01856">
      <w:pPr>
        <w:pStyle w:val="Heading1"/>
        <w:jc w:val="center"/>
        <w:rPr>
          <w:del w:id="187" w:author="Manager" w:date="2019-11-06T11:53:00Z"/>
          <w:rFonts w:asciiTheme="minorHAnsi" w:hAnsiTheme="minorHAnsi"/>
        </w:rPr>
      </w:pPr>
    </w:p>
    <w:p w:rsidR="00AC7EA5" w:rsidRPr="004D128B" w:rsidDel="002D1218" w:rsidRDefault="00AC7EA5" w:rsidP="00E01856">
      <w:pPr>
        <w:pStyle w:val="Heading1"/>
        <w:jc w:val="center"/>
        <w:rPr>
          <w:del w:id="188" w:author="Manager" w:date="2019-11-06T11:53:00Z"/>
          <w:rFonts w:asciiTheme="minorHAnsi" w:hAnsiTheme="minorHAnsi"/>
        </w:rPr>
      </w:pPr>
      <w:del w:id="189" w:author="Manager" w:date="2019-11-06T11:53:00Z">
        <w:r w:rsidRPr="004D128B" w:rsidDel="002D1218">
          <w:rPr>
            <w:rFonts w:asciiTheme="minorHAnsi" w:hAnsiTheme="minorHAnsi"/>
          </w:rPr>
          <w:delText>Roles and Responsibilities in Monitoring Finances</w:delText>
        </w:r>
      </w:del>
    </w:p>
    <w:p w:rsidR="00AC7EA5" w:rsidRPr="004D128B" w:rsidDel="002D1218" w:rsidRDefault="00AC7EA5" w:rsidP="002B5233">
      <w:pPr>
        <w:rPr>
          <w:del w:id="190" w:author="Manager" w:date="2019-11-06T11:53:00Z"/>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tblGrid>
      <w:tr w:rsidR="00AC7EA5" w:rsidRPr="004D128B" w:rsidDel="002D1218" w:rsidTr="00EE6C9C">
        <w:trPr>
          <w:trHeight w:val="265"/>
          <w:del w:id="191" w:author="Manager" w:date="2019-11-06T11:53:00Z"/>
        </w:trPr>
        <w:tc>
          <w:tcPr>
            <w:tcW w:w="2689" w:type="dxa"/>
          </w:tcPr>
          <w:p w:rsidR="00AC7EA5" w:rsidRPr="00EE6C9C" w:rsidDel="002D1218" w:rsidRDefault="00AC7EA5" w:rsidP="002B5233">
            <w:pPr>
              <w:pStyle w:val="Heading3"/>
              <w:rPr>
                <w:del w:id="192" w:author="Manager" w:date="2019-11-06T11:53:00Z"/>
                <w:rFonts w:asciiTheme="minorHAnsi" w:hAnsiTheme="minorHAnsi"/>
                <w:b w:val="0"/>
                <w:sz w:val="16"/>
                <w:szCs w:val="16"/>
              </w:rPr>
            </w:pPr>
            <w:del w:id="193" w:author="Manager" w:date="2019-11-06T11:53:00Z">
              <w:r w:rsidRPr="00EE6C9C" w:rsidDel="002D1218">
                <w:rPr>
                  <w:rFonts w:asciiTheme="minorHAnsi" w:hAnsiTheme="minorHAnsi"/>
                  <w:b w:val="0"/>
                  <w:sz w:val="16"/>
                  <w:szCs w:val="16"/>
                </w:rPr>
                <w:delText>R</w:delText>
              </w:r>
              <w:r w:rsidR="004D128B" w:rsidRPr="00EE6C9C" w:rsidDel="002D1218">
                <w:rPr>
                  <w:rFonts w:asciiTheme="minorHAnsi" w:hAnsiTheme="minorHAnsi"/>
                  <w:b w:val="0"/>
                  <w:sz w:val="16"/>
                  <w:szCs w:val="16"/>
                </w:rPr>
                <w:delText>eviewed 2007; 2013. March</w:delText>
              </w:r>
              <w:r w:rsidRPr="00EE6C9C" w:rsidDel="002D1218">
                <w:rPr>
                  <w:rFonts w:asciiTheme="minorHAnsi" w:hAnsiTheme="minorHAnsi"/>
                  <w:b w:val="0"/>
                  <w:sz w:val="16"/>
                  <w:szCs w:val="16"/>
                </w:rPr>
                <w:delText xml:space="preserve"> 2016</w:delText>
              </w:r>
            </w:del>
          </w:p>
        </w:tc>
      </w:tr>
    </w:tbl>
    <w:p w:rsidR="00AC7EA5" w:rsidRPr="004D128B" w:rsidDel="002D1218" w:rsidRDefault="00AC7EA5" w:rsidP="002B5233">
      <w:pPr>
        <w:rPr>
          <w:del w:id="194" w:author="Manager" w:date="2019-11-06T11:53:00Z"/>
          <w:rFonts w:asciiTheme="minorHAnsi" w:hAnsiTheme="minorHAnsi"/>
          <w:sz w:val="22"/>
          <w:szCs w:val="22"/>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firstRow="0" w:lastRow="0" w:firstColumn="0" w:lastColumn="0" w:noHBand="0" w:noVBand="0"/>
      </w:tblPr>
      <w:tblGrid>
        <w:gridCol w:w="1908"/>
        <w:gridCol w:w="3303"/>
        <w:gridCol w:w="3651"/>
      </w:tblGrid>
      <w:tr w:rsidR="00AC7EA5" w:rsidRPr="004D128B" w:rsidDel="002D1218" w:rsidTr="004D128B">
        <w:trPr>
          <w:del w:id="195" w:author="Manager" w:date="2019-11-06T11:53:00Z"/>
        </w:trPr>
        <w:tc>
          <w:tcPr>
            <w:tcW w:w="1908" w:type="dxa"/>
          </w:tcPr>
          <w:p w:rsidR="00AC7EA5" w:rsidRPr="004D128B" w:rsidDel="002D1218" w:rsidRDefault="00AC7EA5" w:rsidP="002B5233">
            <w:pPr>
              <w:spacing w:before="120" w:after="120"/>
              <w:rPr>
                <w:del w:id="196" w:author="Manager" w:date="2019-11-06T11:53:00Z"/>
                <w:rFonts w:asciiTheme="minorHAnsi" w:hAnsiTheme="minorHAnsi" w:cs="Arial"/>
                <w:sz w:val="22"/>
                <w:szCs w:val="22"/>
              </w:rPr>
            </w:pPr>
          </w:p>
        </w:tc>
        <w:tc>
          <w:tcPr>
            <w:tcW w:w="3303" w:type="dxa"/>
          </w:tcPr>
          <w:p w:rsidR="00AC7EA5" w:rsidRPr="004D128B" w:rsidDel="002D1218" w:rsidRDefault="00AC7EA5" w:rsidP="002B5233">
            <w:pPr>
              <w:spacing w:before="120" w:after="120"/>
              <w:rPr>
                <w:del w:id="197" w:author="Manager" w:date="2019-11-06T11:53:00Z"/>
                <w:rFonts w:asciiTheme="minorHAnsi" w:hAnsiTheme="minorHAnsi" w:cs="Arial"/>
                <w:b/>
                <w:bCs/>
                <w:sz w:val="22"/>
                <w:szCs w:val="22"/>
              </w:rPr>
            </w:pPr>
            <w:del w:id="198" w:author="Manager" w:date="2019-11-06T11:53:00Z">
              <w:r w:rsidRPr="004D128B" w:rsidDel="002D1218">
                <w:rPr>
                  <w:rFonts w:asciiTheme="minorHAnsi" w:hAnsiTheme="minorHAnsi" w:cs="Arial"/>
                  <w:b/>
                  <w:bCs/>
                  <w:sz w:val="22"/>
                  <w:szCs w:val="22"/>
                </w:rPr>
                <w:delText>Treasurer</w:delText>
              </w:r>
            </w:del>
          </w:p>
        </w:tc>
        <w:tc>
          <w:tcPr>
            <w:tcW w:w="3651" w:type="dxa"/>
          </w:tcPr>
          <w:p w:rsidR="00AC7EA5" w:rsidRPr="004D128B" w:rsidDel="002D1218" w:rsidRDefault="00AC7EA5" w:rsidP="002B5233">
            <w:pPr>
              <w:spacing w:before="120" w:after="120"/>
              <w:rPr>
                <w:del w:id="199" w:author="Manager" w:date="2019-11-06T11:53:00Z"/>
                <w:rFonts w:asciiTheme="minorHAnsi" w:hAnsiTheme="minorHAnsi" w:cs="Arial"/>
                <w:b/>
                <w:bCs/>
                <w:sz w:val="22"/>
                <w:szCs w:val="22"/>
              </w:rPr>
            </w:pPr>
            <w:del w:id="200" w:author="Manager" w:date="2019-11-06T11:53:00Z">
              <w:r w:rsidRPr="004D128B" w:rsidDel="002D1218">
                <w:rPr>
                  <w:rFonts w:asciiTheme="minorHAnsi" w:hAnsiTheme="minorHAnsi" w:cs="Arial"/>
                  <w:b/>
                  <w:bCs/>
                  <w:sz w:val="22"/>
                  <w:szCs w:val="22"/>
                </w:rPr>
                <w:delText>Manager</w:delText>
              </w:r>
            </w:del>
          </w:p>
        </w:tc>
      </w:tr>
      <w:tr w:rsidR="00AC7EA5" w:rsidRPr="004D128B" w:rsidDel="002D1218" w:rsidTr="000C4F29">
        <w:trPr>
          <w:trHeight w:val="1145"/>
          <w:del w:id="201" w:author="Manager" w:date="2019-11-06T11:53:00Z"/>
        </w:trPr>
        <w:tc>
          <w:tcPr>
            <w:tcW w:w="1908" w:type="dxa"/>
          </w:tcPr>
          <w:p w:rsidR="00AC7EA5" w:rsidRPr="004D128B" w:rsidDel="002D1218" w:rsidRDefault="00AC7EA5" w:rsidP="002B5233">
            <w:pPr>
              <w:spacing w:before="120" w:after="120"/>
              <w:rPr>
                <w:del w:id="202" w:author="Manager" w:date="2019-11-06T11:53:00Z"/>
                <w:rFonts w:asciiTheme="minorHAnsi" w:hAnsiTheme="minorHAnsi" w:cs="Arial"/>
                <w:sz w:val="22"/>
                <w:szCs w:val="22"/>
              </w:rPr>
            </w:pPr>
            <w:del w:id="203" w:author="Manager" w:date="2019-11-06T11:53:00Z">
              <w:r w:rsidRPr="004D128B" w:rsidDel="002D1218">
                <w:rPr>
                  <w:rFonts w:asciiTheme="minorHAnsi" w:hAnsiTheme="minorHAnsi" w:cs="Arial"/>
                  <w:sz w:val="22"/>
                  <w:szCs w:val="22"/>
                </w:rPr>
                <w:delText>3 year financial planning</w:delText>
              </w:r>
            </w:del>
          </w:p>
        </w:tc>
        <w:tc>
          <w:tcPr>
            <w:tcW w:w="3303" w:type="dxa"/>
          </w:tcPr>
          <w:p w:rsidR="00AC7EA5" w:rsidRPr="004D128B" w:rsidDel="002D1218" w:rsidRDefault="00AC7EA5" w:rsidP="002B5233">
            <w:pPr>
              <w:spacing w:before="120" w:after="120"/>
              <w:rPr>
                <w:del w:id="204" w:author="Manager" w:date="2019-11-06T11:53:00Z"/>
                <w:rFonts w:asciiTheme="minorHAnsi" w:hAnsiTheme="minorHAnsi" w:cs="Arial"/>
                <w:sz w:val="22"/>
                <w:szCs w:val="22"/>
              </w:rPr>
            </w:pPr>
            <w:del w:id="205" w:author="Manager" w:date="2019-11-06T11:53:00Z">
              <w:r w:rsidRPr="004D128B" w:rsidDel="002D1218">
                <w:rPr>
                  <w:rFonts w:asciiTheme="minorHAnsi" w:hAnsiTheme="minorHAnsi" w:cs="Arial"/>
                  <w:sz w:val="22"/>
                  <w:szCs w:val="22"/>
                </w:rPr>
                <w:delText xml:space="preserve">Overview and advice to Manager </w:delText>
              </w:r>
              <w:r w:rsidR="00130435" w:rsidDel="002D1218">
                <w:rPr>
                  <w:rFonts w:asciiTheme="minorHAnsi" w:hAnsiTheme="minorHAnsi" w:cs="Arial"/>
                  <w:sz w:val="22"/>
                  <w:szCs w:val="22"/>
                </w:rPr>
                <w:delText xml:space="preserve">and </w:delText>
              </w:r>
              <w:r w:rsidRPr="004D128B" w:rsidDel="002D1218">
                <w:rPr>
                  <w:rFonts w:asciiTheme="minorHAnsi" w:hAnsiTheme="minorHAnsi" w:cs="Arial"/>
                  <w:sz w:val="22"/>
                  <w:szCs w:val="22"/>
                </w:rPr>
                <w:delText>Committee</w:delText>
              </w:r>
              <w:r w:rsidR="004D128B" w:rsidDel="002D1218">
                <w:rPr>
                  <w:rFonts w:asciiTheme="minorHAnsi" w:hAnsiTheme="minorHAnsi" w:cs="Arial"/>
                  <w:sz w:val="22"/>
                  <w:szCs w:val="22"/>
                </w:rPr>
                <w:delText xml:space="preserve"> of Management</w:delText>
              </w:r>
              <w:r w:rsidR="00130435" w:rsidDel="002D1218">
                <w:rPr>
                  <w:rFonts w:asciiTheme="minorHAnsi" w:hAnsiTheme="minorHAnsi" w:cs="Arial"/>
                  <w:sz w:val="22"/>
                  <w:szCs w:val="22"/>
                </w:rPr>
                <w:delText xml:space="preserve"> (CoM)</w:delText>
              </w:r>
              <w:r w:rsidRPr="004D128B" w:rsidDel="002D1218">
                <w:rPr>
                  <w:rFonts w:asciiTheme="minorHAnsi" w:hAnsiTheme="minorHAnsi" w:cs="Arial"/>
                  <w:sz w:val="22"/>
                  <w:szCs w:val="22"/>
                </w:rPr>
                <w:delText xml:space="preserve">  with input from Finance</w:delText>
              </w:r>
              <w:r w:rsidR="00EE6C9C" w:rsidDel="002D1218">
                <w:rPr>
                  <w:rFonts w:asciiTheme="minorHAnsi" w:hAnsiTheme="minorHAnsi" w:cs="Arial"/>
                  <w:sz w:val="22"/>
                  <w:szCs w:val="22"/>
                </w:rPr>
                <w:delText xml:space="preserve"> &amp; Risk</w:delText>
              </w:r>
              <w:r w:rsidRPr="004D128B" w:rsidDel="002D1218">
                <w:rPr>
                  <w:rFonts w:asciiTheme="minorHAnsi" w:hAnsiTheme="minorHAnsi" w:cs="Arial"/>
                  <w:sz w:val="22"/>
                  <w:szCs w:val="22"/>
                </w:rPr>
                <w:delText xml:space="preserve"> Subcommittee</w:delText>
              </w:r>
            </w:del>
          </w:p>
        </w:tc>
        <w:tc>
          <w:tcPr>
            <w:tcW w:w="3651" w:type="dxa"/>
          </w:tcPr>
          <w:p w:rsidR="00AC7EA5" w:rsidRPr="004D128B" w:rsidDel="002D1218" w:rsidRDefault="00AC7EA5" w:rsidP="002B5233">
            <w:pPr>
              <w:spacing w:before="120" w:after="120"/>
              <w:rPr>
                <w:del w:id="206" w:author="Manager" w:date="2019-11-06T11:53:00Z"/>
                <w:rFonts w:asciiTheme="minorHAnsi" w:hAnsiTheme="minorHAnsi" w:cs="Arial"/>
                <w:sz w:val="22"/>
                <w:szCs w:val="22"/>
              </w:rPr>
            </w:pPr>
            <w:del w:id="207" w:author="Manager" w:date="2019-11-06T11:53:00Z">
              <w:r w:rsidRPr="004D128B" w:rsidDel="002D1218">
                <w:rPr>
                  <w:rFonts w:asciiTheme="minorHAnsi" w:hAnsiTheme="minorHAnsi" w:cs="Arial"/>
                  <w:sz w:val="22"/>
                  <w:szCs w:val="22"/>
                </w:rPr>
                <w:delText xml:space="preserve">Preparation of documents for </w:delText>
              </w:r>
              <w:r w:rsidR="00130435" w:rsidDel="002D1218">
                <w:rPr>
                  <w:rFonts w:asciiTheme="minorHAnsi" w:hAnsiTheme="minorHAnsi" w:cs="Arial"/>
                  <w:sz w:val="22"/>
                  <w:szCs w:val="22"/>
                </w:rPr>
                <w:delText xml:space="preserve">CoM </w:delText>
              </w:r>
              <w:r w:rsidRPr="004D128B" w:rsidDel="002D1218">
                <w:rPr>
                  <w:rFonts w:asciiTheme="minorHAnsi" w:hAnsiTheme="minorHAnsi" w:cs="Arial"/>
                  <w:sz w:val="22"/>
                  <w:szCs w:val="22"/>
                </w:rPr>
                <w:delText xml:space="preserve"> including program budgeting; funding; scenarios; options, recommendations</w:delText>
              </w:r>
              <w:r w:rsidR="00130435" w:rsidDel="002D1218">
                <w:rPr>
                  <w:rFonts w:asciiTheme="minorHAnsi" w:hAnsiTheme="minorHAnsi" w:cs="Arial"/>
                  <w:sz w:val="22"/>
                  <w:szCs w:val="22"/>
                </w:rPr>
                <w:delText>.</w:delText>
              </w:r>
            </w:del>
          </w:p>
        </w:tc>
      </w:tr>
      <w:tr w:rsidR="00AC7EA5" w:rsidRPr="004D128B" w:rsidDel="002D1218" w:rsidTr="004D128B">
        <w:trPr>
          <w:del w:id="208" w:author="Manager" w:date="2019-11-06T11:53:00Z"/>
        </w:trPr>
        <w:tc>
          <w:tcPr>
            <w:tcW w:w="1908" w:type="dxa"/>
          </w:tcPr>
          <w:p w:rsidR="00AC7EA5" w:rsidRPr="004D128B" w:rsidDel="002D1218" w:rsidRDefault="00AC7EA5" w:rsidP="002B5233">
            <w:pPr>
              <w:spacing w:before="120" w:after="120"/>
              <w:rPr>
                <w:del w:id="209" w:author="Manager" w:date="2019-11-06T11:53:00Z"/>
                <w:rFonts w:asciiTheme="minorHAnsi" w:hAnsiTheme="minorHAnsi" w:cs="Arial"/>
                <w:sz w:val="22"/>
                <w:szCs w:val="22"/>
              </w:rPr>
            </w:pPr>
            <w:del w:id="210" w:author="Manager" w:date="2019-11-06T11:53:00Z">
              <w:r w:rsidRPr="004D128B" w:rsidDel="002D1218">
                <w:rPr>
                  <w:rFonts w:asciiTheme="minorHAnsi" w:hAnsiTheme="minorHAnsi" w:cs="Arial"/>
                  <w:sz w:val="22"/>
                  <w:szCs w:val="22"/>
                </w:rPr>
                <w:delText>Annual budget</w:delText>
              </w:r>
            </w:del>
          </w:p>
        </w:tc>
        <w:tc>
          <w:tcPr>
            <w:tcW w:w="3303" w:type="dxa"/>
          </w:tcPr>
          <w:p w:rsidR="00AC7EA5" w:rsidRPr="004D128B" w:rsidDel="002D1218" w:rsidRDefault="00AC7EA5" w:rsidP="002B5233">
            <w:pPr>
              <w:spacing w:before="120" w:after="120"/>
              <w:rPr>
                <w:del w:id="211" w:author="Manager" w:date="2019-11-06T11:53:00Z"/>
                <w:rFonts w:asciiTheme="minorHAnsi" w:hAnsiTheme="minorHAnsi" w:cs="Arial"/>
                <w:sz w:val="22"/>
                <w:szCs w:val="22"/>
              </w:rPr>
            </w:pPr>
            <w:del w:id="212" w:author="Manager" w:date="2019-11-06T11:53:00Z">
              <w:r w:rsidRPr="004D128B" w:rsidDel="002D1218">
                <w:rPr>
                  <w:rFonts w:asciiTheme="minorHAnsi" w:hAnsiTheme="minorHAnsi" w:cs="Arial"/>
                  <w:sz w:val="22"/>
                  <w:szCs w:val="22"/>
                </w:rPr>
                <w:delText>Scrutiny and advice</w:delText>
              </w:r>
              <w:r w:rsidR="00130435" w:rsidDel="002D1218">
                <w:rPr>
                  <w:rFonts w:asciiTheme="minorHAnsi" w:hAnsiTheme="minorHAnsi" w:cs="Arial"/>
                  <w:sz w:val="22"/>
                  <w:szCs w:val="22"/>
                </w:rPr>
                <w:delText xml:space="preserve"> regarding budget and budget V Actual reports.  Ensures that the</w:delText>
              </w:r>
              <w:r w:rsidRPr="004D128B" w:rsidDel="002D1218">
                <w:rPr>
                  <w:rFonts w:asciiTheme="minorHAnsi" w:hAnsiTheme="minorHAnsi" w:cs="Arial"/>
                  <w:sz w:val="22"/>
                  <w:szCs w:val="22"/>
                </w:rPr>
                <w:delText xml:space="preserve"> Finance </w:delText>
              </w:r>
              <w:r w:rsidR="00EE6C9C" w:rsidDel="002D1218">
                <w:rPr>
                  <w:rFonts w:asciiTheme="minorHAnsi" w:hAnsiTheme="minorHAnsi" w:cs="Arial"/>
                  <w:sz w:val="22"/>
                  <w:szCs w:val="22"/>
                </w:rPr>
                <w:delText>&amp;</w:delText>
              </w:r>
              <w:r w:rsidR="00130435" w:rsidDel="002D1218">
                <w:rPr>
                  <w:rFonts w:asciiTheme="minorHAnsi" w:hAnsiTheme="minorHAnsi" w:cs="Arial"/>
                  <w:sz w:val="22"/>
                  <w:szCs w:val="22"/>
                </w:rPr>
                <w:delText xml:space="preserve"> Risk </w:delText>
              </w:r>
              <w:r w:rsidRPr="004D128B" w:rsidDel="002D1218">
                <w:rPr>
                  <w:rFonts w:asciiTheme="minorHAnsi" w:hAnsiTheme="minorHAnsi" w:cs="Arial"/>
                  <w:sz w:val="22"/>
                  <w:szCs w:val="22"/>
                </w:rPr>
                <w:delText>Subcommittee</w:delText>
              </w:r>
              <w:r w:rsidR="00130435" w:rsidDel="002D1218">
                <w:rPr>
                  <w:rFonts w:asciiTheme="minorHAnsi" w:hAnsiTheme="minorHAnsi" w:cs="Arial"/>
                  <w:sz w:val="22"/>
                  <w:szCs w:val="22"/>
                </w:rPr>
                <w:delText xml:space="preserve"> and the CoM acts with due diligence regarding budget matters.</w:delText>
              </w:r>
            </w:del>
          </w:p>
        </w:tc>
        <w:tc>
          <w:tcPr>
            <w:tcW w:w="3651" w:type="dxa"/>
          </w:tcPr>
          <w:p w:rsidR="00AC7EA5" w:rsidRPr="004D128B" w:rsidDel="002D1218" w:rsidRDefault="00130435" w:rsidP="002B5233">
            <w:pPr>
              <w:spacing w:before="120" w:after="120"/>
              <w:rPr>
                <w:del w:id="213" w:author="Manager" w:date="2019-11-06T11:53:00Z"/>
                <w:rFonts w:asciiTheme="minorHAnsi" w:hAnsiTheme="minorHAnsi" w:cs="Arial"/>
                <w:sz w:val="22"/>
                <w:szCs w:val="22"/>
              </w:rPr>
            </w:pPr>
            <w:del w:id="214" w:author="Manager" w:date="2019-11-06T11:53:00Z">
              <w:r w:rsidDel="002D1218">
                <w:rPr>
                  <w:rFonts w:asciiTheme="minorHAnsi" w:hAnsiTheme="minorHAnsi" w:cs="Arial"/>
                  <w:sz w:val="22"/>
                  <w:szCs w:val="22"/>
                </w:rPr>
                <w:delText xml:space="preserve">Responsible for ensuring the organization operates within budget. </w:delText>
              </w:r>
              <w:r w:rsidR="00AC7EA5" w:rsidRPr="004D128B" w:rsidDel="002D1218">
                <w:rPr>
                  <w:rFonts w:asciiTheme="minorHAnsi" w:hAnsiTheme="minorHAnsi" w:cs="Arial"/>
                  <w:sz w:val="22"/>
                  <w:szCs w:val="22"/>
                </w:rPr>
                <w:delText>Preparation in relation to program, funding, and projected expenditure</w:delText>
              </w:r>
            </w:del>
          </w:p>
        </w:tc>
      </w:tr>
      <w:tr w:rsidR="00AC7EA5" w:rsidRPr="004D128B" w:rsidDel="002D1218" w:rsidTr="004D128B">
        <w:trPr>
          <w:del w:id="215" w:author="Manager" w:date="2019-11-06T11:53:00Z"/>
        </w:trPr>
        <w:tc>
          <w:tcPr>
            <w:tcW w:w="1908" w:type="dxa"/>
          </w:tcPr>
          <w:p w:rsidR="00AC7EA5" w:rsidRPr="004D128B" w:rsidDel="002D1218" w:rsidRDefault="00AC7EA5" w:rsidP="002B5233">
            <w:pPr>
              <w:spacing w:before="120" w:after="120"/>
              <w:rPr>
                <w:del w:id="216" w:author="Manager" w:date="2019-11-06T11:53:00Z"/>
                <w:rFonts w:asciiTheme="minorHAnsi" w:hAnsiTheme="minorHAnsi" w:cs="Arial"/>
                <w:sz w:val="22"/>
                <w:szCs w:val="22"/>
              </w:rPr>
            </w:pPr>
            <w:del w:id="217" w:author="Manager" w:date="2019-11-06T11:53:00Z">
              <w:r w:rsidRPr="004D128B" w:rsidDel="002D1218">
                <w:rPr>
                  <w:rFonts w:asciiTheme="minorHAnsi" w:hAnsiTheme="minorHAnsi" w:cs="Arial"/>
                  <w:sz w:val="22"/>
                  <w:szCs w:val="22"/>
                </w:rPr>
                <w:delText xml:space="preserve">Finance </w:delText>
              </w:r>
              <w:r w:rsidR="00130435" w:rsidDel="002D1218">
                <w:rPr>
                  <w:rFonts w:asciiTheme="minorHAnsi" w:hAnsiTheme="minorHAnsi" w:cs="Arial"/>
                  <w:sz w:val="22"/>
                  <w:szCs w:val="22"/>
                </w:rPr>
                <w:delText xml:space="preserve">&amp; Risk </w:delText>
              </w:r>
              <w:r w:rsidRPr="004D128B" w:rsidDel="002D1218">
                <w:rPr>
                  <w:rFonts w:asciiTheme="minorHAnsi" w:hAnsiTheme="minorHAnsi" w:cs="Arial"/>
                  <w:sz w:val="22"/>
                  <w:szCs w:val="22"/>
                </w:rPr>
                <w:delText>Subcommittee</w:delText>
              </w:r>
              <w:r w:rsidR="00130435" w:rsidDel="002D1218">
                <w:rPr>
                  <w:rFonts w:asciiTheme="minorHAnsi" w:hAnsiTheme="minorHAnsi" w:cs="Arial"/>
                  <w:sz w:val="22"/>
                  <w:szCs w:val="22"/>
                </w:rPr>
                <w:delText xml:space="preserve"> (F&amp;R) and Audit &amp; Risk (A&amp;R)</w:delText>
              </w:r>
            </w:del>
          </w:p>
        </w:tc>
        <w:tc>
          <w:tcPr>
            <w:tcW w:w="3303" w:type="dxa"/>
          </w:tcPr>
          <w:p w:rsidR="00AC7EA5" w:rsidRPr="004D128B" w:rsidDel="002D1218" w:rsidRDefault="00AC7EA5" w:rsidP="002B5233">
            <w:pPr>
              <w:spacing w:before="120" w:after="120"/>
              <w:rPr>
                <w:del w:id="218" w:author="Manager" w:date="2019-11-06T11:53:00Z"/>
                <w:rFonts w:asciiTheme="minorHAnsi" w:hAnsiTheme="minorHAnsi" w:cs="Arial"/>
                <w:sz w:val="22"/>
                <w:szCs w:val="22"/>
              </w:rPr>
            </w:pPr>
            <w:del w:id="219" w:author="Manager" w:date="2019-11-06T11:53:00Z">
              <w:r w:rsidRPr="004D128B" w:rsidDel="002D1218">
                <w:rPr>
                  <w:rFonts w:asciiTheme="minorHAnsi" w:hAnsiTheme="minorHAnsi" w:cs="Arial"/>
                  <w:sz w:val="22"/>
                  <w:szCs w:val="22"/>
                </w:rPr>
                <w:delText xml:space="preserve">Liaises with the Manager to ensure the </w:delText>
              </w:r>
              <w:r w:rsidR="00130435" w:rsidDel="002D1218">
                <w:rPr>
                  <w:rFonts w:asciiTheme="minorHAnsi" w:hAnsiTheme="minorHAnsi" w:cs="Arial"/>
                  <w:sz w:val="22"/>
                  <w:szCs w:val="22"/>
                </w:rPr>
                <w:delText xml:space="preserve">F&amp;R </w:delText>
              </w:r>
              <w:r w:rsidRPr="004D128B" w:rsidDel="002D1218">
                <w:rPr>
                  <w:rFonts w:asciiTheme="minorHAnsi" w:hAnsiTheme="minorHAnsi" w:cs="Arial"/>
                  <w:sz w:val="22"/>
                  <w:szCs w:val="22"/>
                </w:rPr>
                <w:delText>Subcommittee</w:delText>
              </w:r>
              <w:r w:rsidR="00130435" w:rsidDel="002D1218">
                <w:rPr>
                  <w:rFonts w:asciiTheme="minorHAnsi" w:hAnsiTheme="minorHAnsi" w:cs="Arial"/>
                  <w:sz w:val="22"/>
                  <w:szCs w:val="22"/>
                </w:rPr>
                <w:delText xml:space="preserve"> or A&amp;R Subcommittee meets</w:delText>
              </w:r>
              <w:r w:rsidRPr="004D128B" w:rsidDel="002D1218">
                <w:rPr>
                  <w:rFonts w:asciiTheme="minorHAnsi" w:hAnsiTheme="minorHAnsi" w:cs="Arial"/>
                  <w:sz w:val="22"/>
                  <w:szCs w:val="22"/>
                </w:rPr>
                <w:delText xml:space="preserve"> bef</w:delText>
              </w:r>
              <w:r w:rsidR="00130435" w:rsidDel="002D1218">
                <w:rPr>
                  <w:rFonts w:asciiTheme="minorHAnsi" w:hAnsiTheme="minorHAnsi" w:cs="Arial"/>
                  <w:sz w:val="22"/>
                  <w:szCs w:val="22"/>
                </w:rPr>
                <w:delText xml:space="preserve">ore the CoM </w:delText>
              </w:r>
              <w:r w:rsidRPr="004D128B" w:rsidDel="002D1218">
                <w:rPr>
                  <w:rFonts w:asciiTheme="minorHAnsi" w:hAnsiTheme="minorHAnsi" w:cs="Arial"/>
                  <w:sz w:val="22"/>
                  <w:szCs w:val="22"/>
                </w:rPr>
                <w:delText xml:space="preserve">meeting, and has appropriate information, explanations and reports. Leads discussion. </w:delText>
              </w:r>
            </w:del>
          </w:p>
        </w:tc>
        <w:tc>
          <w:tcPr>
            <w:tcW w:w="3651" w:type="dxa"/>
          </w:tcPr>
          <w:p w:rsidR="00AC7EA5" w:rsidRPr="004D128B" w:rsidDel="002D1218" w:rsidRDefault="00130435" w:rsidP="002B5233">
            <w:pPr>
              <w:spacing w:before="120" w:after="120"/>
              <w:rPr>
                <w:del w:id="220" w:author="Manager" w:date="2019-11-06T11:53:00Z"/>
                <w:rFonts w:asciiTheme="minorHAnsi" w:hAnsiTheme="minorHAnsi" w:cs="Arial"/>
                <w:sz w:val="22"/>
                <w:szCs w:val="22"/>
              </w:rPr>
            </w:pPr>
            <w:del w:id="221" w:author="Manager" w:date="2019-11-06T11:53:00Z">
              <w:r w:rsidDel="002D1218">
                <w:rPr>
                  <w:rFonts w:asciiTheme="minorHAnsi" w:hAnsiTheme="minorHAnsi" w:cs="Arial"/>
                  <w:sz w:val="22"/>
                  <w:szCs w:val="22"/>
                </w:rPr>
                <w:delText>May convene</w:delText>
              </w:r>
              <w:r w:rsidR="00AC7EA5" w:rsidRPr="004D128B" w:rsidDel="002D1218">
                <w:rPr>
                  <w:rFonts w:asciiTheme="minorHAnsi" w:hAnsiTheme="minorHAnsi" w:cs="Arial"/>
                  <w:sz w:val="22"/>
                  <w:szCs w:val="22"/>
                </w:rPr>
                <w:delText xml:space="preserve"> the Subcommittee on behalf of the Treasurer. Reports to and advises</w:delText>
              </w:r>
              <w:r w:rsidDel="002D1218">
                <w:rPr>
                  <w:rFonts w:asciiTheme="minorHAnsi" w:hAnsiTheme="minorHAnsi" w:cs="Arial"/>
                  <w:sz w:val="22"/>
                  <w:szCs w:val="22"/>
                </w:rPr>
                <w:delText xml:space="preserve"> the Subcommittees. </w:delText>
              </w:r>
            </w:del>
          </w:p>
        </w:tc>
      </w:tr>
      <w:tr w:rsidR="00AC7EA5" w:rsidRPr="004D128B" w:rsidDel="002D1218" w:rsidTr="004D128B">
        <w:trPr>
          <w:del w:id="222" w:author="Manager" w:date="2019-11-06T11:53:00Z"/>
        </w:trPr>
        <w:tc>
          <w:tcPr>
            <w:tcW w:w="1908" w:type="dxa"/>
          </w:tcPr>
          <w:p w:rsidR="00AC7EA5" w:rsidRPr="004D128B" w:rsidDel="002D1218" w:rsidRDefault="00AC7EA5" w:rsidP="002B5233">
            <w:pPr>
              <w:spacing w:before="120" w:after="120"/>
              <w:rPr>
                <w:del w:id="223" w:author="Manager" w:date="2019-11-06T11:53:00Z"/>
                <w:rFonts w:asciiTheme="minorHAnsi" w:hAnsiTheme="minorHAnsi" w:cs="Arial"/>
                <w:sz w:val="22"/>
                <w:szCs w:val="22"/>
              </w:rPr>
            </w:pPr>
            <w:del w:id="224" w:author="Manager" w:date="2019-11-06T11:53:00Z">
              <w:r w:rsidRPr="004D128B" w:rsidDel="002D1218">
                <w:rPr>
                  <w:rFonts w:asciiTheme="minorHAnsi" w:hAnsiTheme="minorHAnsi" w:cs="Arial"/>
                  <w:sz w:val="22"/>
                  <w:szCs w:val="22"/>
                </w:rPr>
                <w:delText>Audit</w:delText>
              </w:r>
            </w:del>
          </w:p>
        </w:tc>
        <w:tc>
          <w:tcPr>
            <w:tcW w:w="3303" w:type="dxa"/>
          </w:tcPr>
          <w:p w:rsidR="00AC7EA5" w:rsidRPr="004D128B" w:rsidDel="002D1218" w:rsidRDefault="00AC7EA5" w:rsidP="002B5233">
            <w:pPr>
              <w:spacing w:before="120" w:after="120"/>
              <w:rPr>
                <w:del w:id="225" w:author="Manager" w:date="2019-11-06T11:53:00Z"/>
                <w:rFonts w:asciiTheme="minorHAnsi" w:hAnsiTheme="minorHAnsi" w:cs="Arial"/>
                <w:sz w:val="22"/>
                <w:szCs w:val="22"/>
              </w:rPr>
            </w:pPr>
            <w:del w:id="226" w:author="Manager" w:date="2019-11-06T11:53:00Z">
              <w:r w:rsidRPr="004D128B" w:rsidDel="002D1218">
                <w:rPr>
                  <w:rFonts w:asciiTheme="minorHAnsi" w:hAnsiTheme="minorHAnsi" w:cs="Arial"/>
                  <w:sz w:val="22"/>
                  <w:szCs w:val="22"/>
                </w:rPr>
                <w:delText>Advice and monitoring. Presentation of Auditor’s report to AGM</w:delText>
              </w:r>
            </w:del>
          </w:p>
        </w:tc>
        <w:tc>
          <w:tcPr>
            <w:tcW w:w="3651" w:type="dxa"/>
          </w:tcPr>
          <w:p w:rsidR="00AC7EA5" w:rsidRPr="004D128B" w:rsidDel="002D1218" w:rsidRDefault="00AC7EA5" w:rsidP="002B5233">
            <w:pPr>
              <w:spacing w:before="120" w:after="120"/>
              <w:rPr>
                <w:del w:id="227" w:author="Manager" w:date="2019-11-06T11:53:00Z"/>
                <w:rFonts w:asciiTheme="minorHAnsi" w:hAnsiTheme="minorHAnsi" w:cs="Arial"/>
                <w:sz w:val="22"/>
                <w:szCs w:val="22"/>
              </w:rPr>
            </w:pPr>
            <w:del w:id="228" w:author="Manager" w:date="2019-11-06T11:53:00Z">
              <w:r w:rsidRPr="004D128B" w:rsidDel="002D1218">
                <w:rPr>
                  <w:rFonts w:asciiTheme="minorHAnsi" w:hAnsiTheme="minorHAnsi" w:cs="Arial"/>
                  <w:sz w:val="22"/>
                  <w:szCs w:val="22"/>
                </w:rPr>
                <w:delText>Detailed work with</w:delText>
              </w:r>
              <w:r w:rsidR="00130435" w:rsidDel="002D1218">
                <w:rPr>
                  <w:rFonts w:asciiTheme="minorHAnsi" w:hAnsiTheme="minorHAnsi" w:cs="Arial"/>
                  <w:sz w:val="22"/>
                  <w:szCs w:val="22"/>
                </w:rPr>
                <w:delText xml:space="preserve"> Book keeper, Office Coordinator and other relevant staff. </w:delText>
              </w:r>
              <w:r w:rsidRPr="004D128B" w:rsidDel="002D1218">
                <w:rPr>
                  <w:rFonts w:asciiTheme="minorHAnsi" w:hAnsiTheme="minorHAnsi" w:cs="Arial"/>
                  <w:sz w:val="22"/>
                  <w:szCs w:val="22"/>
                </w:rPr>
                <w:delText xml:space="preserve"> </w:delText>
              </w:r>
            </w:del>
          </w:p>
        </w:tc>
      </w:tr>
      <w:tr w:rsidR="00AC7EA5" w:rsidRPr="004D128B" w:rsidDel="002D1218" w:rsidTr="006D61A7">
        <w:trPr>
          <w:trHeight w:val="3462"/>
          <w:del w:id="229" w:author="Manager" w:date="2019-11-06T11:53:00Z"/>
        </w:trPr>
        <w:tc>
          <w:tcPr>
            <w:tcW w:w="1908" w:type="dxa"/>
          </w:tcPr>
          <w:p w:rsidR="00AC7EA5" w:rsidRPr="004D128B" w:rsidDel="002D1218" w:rsidRDefault="00AC7EA5" w:rsidP="002B5233">
            <w:pPr>
              <w:spacing w:before="120" w:after="120"/>
              <w:rPr>
                <w:del w:id="230" w:author="Manager" w:date="2019-11-06T11:53:00Z"/>
                <w:rFonts w:asciiTheme="minorHAnsi" w:hAnsiTheme="minorHAnsi" w:cs="Arial"/>
                <w:sz w:val="22"/>
                <w:szCs w:val="22"/>
              </w:rPr>
            </w:pPr>
            <w:del w:id="231" w:author="Manager" w:date="2019-11-06T11:53:00Z">
              <w:r w:rsidRPr="004D128B" w:rsidDel="002D1218">
                <w:rPr>
                  <w:rFonts w:asciiTheme="minorHAnsi" w:hAnsiTheme="minorHAnsi" w:cs="Arial"/>
                  <w:sz w:val="22"/>
                  <w:szCs w:val="22"/>
                </w:rPr>
                <w:delText>Monthly financial reports</w:delText>
              </w:r>
            </w:del>
          </w:p>
        </w:tc>
        <w:tc>
          <w:tcPr>
            <w:tcW w:w="3303" w:type="dxa"/>
          </w:tcPr>
          <w:p w:rsidR="00AC7EA5" w:rsidRPr="004D128B" w:rsidDel="002D1218" w:rsidRDefault="00130435" w:rsidP="002B5233">
            <w:pPr>
              <w:spacing w:before="120" w:after="120"/>
              <w:rPr>
                <w:del w:id="232" w:author="Manager" w:date="2019-11-06T11:53:00Z"/>
                <w:rFonts w:asciiTheme="minorHAnsi" w:hAnsiTheme="minorHAnsi" w:cs="Arial"/>
                <w:sz w:val="22"/>
                <w:szCs w:val="22"/>
              </w:rPr>
            </w:pPr>
            <w:del w:id="233" w:author="Manager" w:date="2019-11-06T11:53:00Z">
              <w:r w:rsidDel="002D1218">
                <w:rPr>
                  <w:rFonts w:asciiTheme="minorHAnsi" w:hAnsiTheme="minorHAnsi" w:cs="Arial"/>
                  <w:sz w:val="22"/>
                  <w:szCs w:val="22"/>
                </w:rPr>
                <w:delText xml:space="preserve">Provides a written report from the F&amp;R Subcommittee or A&amp;R Subcommittee, which is tabled at the CoM meeting. </w:delText>
              </w:r>
              <w:r w:rsidR="00AC7EA5" w:rsidRPr="004D128B" w:rsidDel="002D1218">
                <w:rPr>
                  <w:rFonts w:asciiTheme="minorHAnsi" w:hAnsiTheme="minorHAnsi" w:cs="Arial"/>
                  <w:sz w:val="22"/>
                  <w:szCs w:val="22"/>
                </w:rPr>
                <w:delText xml:space="preserve">Liaises with the Manager to ensure appropriate financial reports </w:delText>
              </w:r>
              <w:r w:rsidDel="002D1218">
                <w:rPr>
                  <w:rFonts w:asciiTheme="minorHAnsi" w:hAnsiTheme="minorHAnsi" w:cs="Arial"/>
                  <w:sz w:val="22"/>
                  <w:szCs w:val="22"/>
                </w:rPr>
                <w:delText>are emailed to CoM</w:delText>
              </w:r>
              <w:r w:rsidR="00AC7EA5" w:rsidRPr="004D128B" w:rsidDel="002D1218">
                <w:rPr>
                  <w:rFonts w:asciiTheme="minorHAnsi" w:hAnsiTheme="minorHAnsi" w:cs="Arial"/>
                  <w:sz w:val="22"/>
                  <w:szCs w:val="22"/>
                </w:rPr>
                <w:delText xml:space="preserve"> members in sufficient time before each </w:delText>
              </w:r>
              <w:r w:rsidDel="002D1218">
                <w:rPr>
                  <w:rFonts w:asciiTheme="minorHAnsi" w:hAnsiTheme="minorHAnsi" w:cs="Arial"/>
                  <w:sz w:val="22"/>
                  <w:szCs w:val="22"/>
                </w:rPr>
                <w:delText xml:space="preserve">CoM </w:delText>
              </w:r>
              <w:r w:rsidR="00AC7EA5" w:rsidRPr="004D128B" w:rsidDel="002D1218">
                <w:rPr>
                  <w:rFonts w:asciiTheme="minorHAnsi" w:hAnsiTheme="minorHAnsi" w:cs="Arial"/>
                  <w:sz w:val="22"/>
                  <w:szCs w:val="22"/>
                </w:rPr>
                <w:delText xml:space="preserve">meeting to enable members to exercise due diligence in relation to reading reports. before each </w:delText>
              </w:r>
              <w:r w:rsidDel="002D1218">
                <w:rPr>
                  <w:rFonts w:asciiTheme="minorHAnsi" w:hAnsiTheme="minorHAnsi" w:cs="Arial"/>
                  <w:sz w:val="22"/>
                  <w:szCs w:val="22"/>
                </w:rPr>
                <w:delText xml:space="preserve">CoM </w:delText>
              </w:r>
              <w:r w:rsidR="00AC7EA5" w:rsidRPr="004D128B" w:rsidDel="002D1218">
                <w:rPr>
                  <w:rFonts w:asciiTheme="minorHAnsi" w:hAnsiTheme="minorHAnsi" w:cs="Arial"/>
                  <w:sz w:val="22"/>
                  <w:szCs w:val="22"/>
                </w:rPr>
                <w:delText>meeting</w:delText>
              </w:r>
            </w:del>
            <w:ins w:id="234" w:author="Kathleen" w:date="2013-10-24T15:37:00Z">
              <w:del w:id="235" w:author="Manager" w:date="2019-11-06T11:53:00Z">
                <w:r w:rsidR="00AC7EA5" w:rsidRPr="004D128B" w:rsidDel="002D1218">
                  <w:rPr>
                    <w:rFonts w:asciiTheme="minorHAnsi" w:hAnsiTheme="minorHAnsi" w:cs="Arial"/>
                    <w:sz w:val="22"/>
                    <w:szCs w:val="22"/>
                  </w:rPr>
                  <w:delText xml:space="preserve"> </w:delText>
                </w:r>
              </w:del>
            </w:ins>
          </w:p>
          <w:p w:rsidR="00AC7EA5" w:rsidRPr="004D128B" w:rsidDel="002D1218" w:rsidRDefault="00AC7EA5" w:rsidP="002B5233">
            <w:pPr>
              <w:spacing w:before="120" w:after="120"/>
              <w:rPr>
                <w:del w:id="236" w:author="Manager" w:date="2019-11-06T11:53:00Z"/>
                <w:rFonts w:asciiTheme="minorHAnsi" w:hAnsiTheme="minorHAnsi" w:cs="Arial"/>
                <w:sz w:val="22"/>
                <w:szCs w:val="22"/>
              </w:rPr>
            </w:pPr>
            <w:del w:id="237" w:author="Manager" w:date="2019-11-06T11:53:00Z">
              <w:r w:rsidRPr="004D128B" w:rsidDel="002D1218">
                <w:rPr>
                  <w:rFonts w:asciiTheme="minorHAnsi" w:hAnsiTheme="minorHAnsi" w:cs="Arial"/>
                  <w:sz w:val="22"/>
                  <w:szCs w:val="22"/>
                </w:rPr>
                <w:delText>Monitoring financial performance</w:delText>
              </w:r>
              <w:r w:rsidR="006D61A7" w:rsidDel="002D1218">
                <w:rPr>
                  <w:rFonts w:asciiTheme="minorHAnsi" w:hAnsiTheme="minorHAnsi" w:cs="Arial"/>
                  <w:sz w:val="22"/>
                  <w:szCs w:val="22"/>
                </w:rPr>
                <w:delText>.</w:delText>
              </w:r>
              <w:r w:rsidRPr="004D128B" w:rsidDel="002D1218">
                <w:rPr>
                  <w:rFonts w:asciiTheme="minorHAnsi" w:hAnsiTheme="minorHAnsi" w:cs="Arial"/>
                  <w:sz w:val="22"/>
                  <w:szCs w:val="22"/>
                </w:rPr>
                <w:delText xml:space="preserve"> </w:delText>
              </w:r>
            </w:del>
          </w:p>
        </w:tc>
        <w:tc>
          <w:tcPr>
            <w:tcW w:w="3651" w:type="dxa"/>
          </w:tcPr>
          <w:p w:rsidR="00AC7EA5" w:rsidRPr="004D128B" w:rsidDel="002D1218" w:rsidRDefault="00AC7EA5" w:rsidP="002B5233">
            <w:pPr>
              <w:spacing w:before="120" w:after="120"/>
              <w:rPr>
                <w:del w:id="238" w:author="Manager" w:date="2019-11-06T11:53:00Z"/>
                <w:rFonts w:asciiTheme="minorHAnsi" w:hAnsiTheme="minorHAnsi" w:cs="Arial"/>
                <w:sz w:val="22"/>
                <w:szCs w:val="22"/>
              </w:rPr>
            </w:pPr>
            <w:del w:id="239" w:author="Manager" w:date="2019-11-06T11:53:00Z">
              <w:r w:rsidRPr="004D128B" w:rsidDel="002D1218">
                <w:rPr>
                  <w:rFonts w:asciiTheme="minorHAnsi" w:hAnsiTheme="minorHAnsi" w:cs="Arial"/>
                  <w:sz w:val="22"/>
                  <w:szCs w:val="22"/>
                </w:rPr>
                <w:delText>Oversees financial systems and financial staff to ensure that financial reports are available to Committee members at the appropriate time.</w:delText>
              </w:r>
            </w:del>
          </w:p>
          <w:p w:rsidR="00AC7EA5" w:rsidRPr="004D128B" w:rsidDel="002D1218" w:rsidRDefault="00AC7EA5" w:rsidP="002B5233">
            <w:pPr>
              <w:spacing w:before="120" w:after="120"/>
              <w:rPr>
                <w:del w:id="240" w:author="Manager" w:date="2019-11-06T11:53:00Z"/>
                <w:rFonts w:asciiTheme="minorHAnsi" w:hAnsiTheme="minorHAnsi" w:cs="Arial"/>
                <w:sz w:val="22"/>
                <w:szCs w:val="22"/>
              </w:rPr>
            </w:pPr>
            <w:del w:id="241" w:author="Manager" w:date="2019-11-06T11:53:00Z">
              <w:r w:rsidRPr="004D128B" w:rsidDel="002D1218">
                <w:rPr>
                  <w:rFonts w:asciiTheme="minorHAnsi" w:hAnsiTheme="minorHAnsi" w:cs="Arial"/>
                  <w:sz w:val="22"/>
                  <w:szCs w:val="22"/>
                </w:rPr>
                <w:delText>Answers questions about details in reports. Provides explanations.</w:delText>
              </w:r>
            </w:del>
          </w:p>
          <w:p w:rsidR="00AC7EA5" w:rsidRPr="004D128B" w:rsidDel="002D1218" w:rsidRDefault="00AC7EA5" w:rsidP="002B5233">
            <w:pPr>
              <w:spacing w:before="120" w:after="120"/>
              <w:rPr>
                <w:del w:id="242" w:author="Manager" w:date="2019-11-06T11:53:00Z"/>
                <w:rFonts w:asciiTheme="minorHAnsi" w:hAnsiTheme="minorHAnsi" w:cs="Arial"/>
                <w:sz w:val="22"/>
                <w:szCs w:val="22"/>
              </w:rPr>
            </w:pPr>
            <w:del w:id="243" w:author="Manager" w:date="2019-11-06T11:53:00Z">
              <w:r w:rsidRPr="004D128B" w:rsidDel="002D1218">
                <w:rPr>
                  <w:rFonts w:asciiTheme="minorHAnsi" w:hAnsiTheme="minorHAnsi" w:cs="Arial"/>
                  <w:sz w:val="22"/>
                  <w:szCs w:val="22"/>
                </w:rPr>
                <w:delText>Adjustment of budget estimates.</w:delText>
              </w:r>
            </w:del>
          </w:p>
          <w:p w:rsidR="00AC7EA5" w:rsidRPr="004D128B" w:rsidDel="002D1218" w:rsidRDefault="00AC7EA5" w:rsidP="002B5233">
            <w:pPr>
              <w:spacing w:before="120" w:after="120"/>
              <w:rPr>
                <w:del w:id="244" w:author="Manager" w:date="2019-11-06T11:53:00Z"/>
                <w:rFonts w:asciiTheme="minorHAnsi" w:hAnsiTheme="minorHAnsi" w:cs="Arial"/>
                <w:sz w:val="22"/>
                <w:szCs w:val="22"/>
              </w:rPr>
            </w:pPr>
          </w:p>
          <w:p w:rsidR="00AC7EA5" w:rsidRPr="004D128B" w:rsidDel="002D1218" w:rsidRDefault="00AC7EA5" w:rsidP="002B5233">
            <w:pPr>
              <w:spacing w:before="120" w:after="120"/>
              <w:rPr>
                <w:del w:id="245" w:author="Manager" w:date="2019-11-06T11:53:00Z"/>
                <w:rFonts w:asciiTheme="minorHAnsi" w:hAnsiTheme="minorHAnsi" w:cs="Arial"/>
                <w:sz w:val="22"/>
                <w:szCs w:val="22"/>
              </w:rPr>
            </w:pPr>
          </w:p>
        </w:tc>
      </w:tr>
    </w:tbl>
    <w:tbl>
      <w:tblPr>
        <w:tblpPr w:leftFromText="180" w:rightFromText="180" w:vertAnchor="page" w:horzAnchor="margin" w:tblpY="2806"/>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992"/>
        <w:gridCol w:w="1417"/>
        <w:gridCol w:w="1134"/>
        <w:gridCol w:w="1849"/>
      </w:tblGrid>
      <w:tr w:rsidR="00BD313B" w:rsidRPr="007F0D41" w:rsidDel="002D1218" w:rsidTr="0022237A">
        <w:trPr>
          <w:del w:id="246" w:author="Manager" w:date="2019-11-06T11:53:00Z"/>
        </w:trPr>
        <w:tc>
          <w:tcPr>
            <w:tcW w:w="9215" w:type="dxa"/>
            <w:gridSpan w:val="5"/>
          </w:tcPr>
          <w:p w:rsidR="00BD313B" w:rsidRPr="00BD313B" w:rsidDel="002D1218" w:rsidRDefault="00BD313B" w:rsidP="00BD313B">
            <w:pPr>
              <w:jc w:val="center"/>
              <w:rPr>
                <w:del w:id="247" w:author="Manager" w:date="2019-11-06T11:53:00Z"/>
                <w:rFonts w:asciiTheme="minorHAnsi" w:hAnsiTheme="minorHAnsi"/>
                <w:b/>
                <w:sz w:val="28"/>
                <w:szCs w:val="28"/>
              </w:rPr>
            </w:pPr>
            <w:del w:id="248" w:author="Manager" w:date="2019-11-06T11:53:00Z">
              <w:r w:rsidRPr="00BD313B" w:rsidDel="002D1218">
                <w:rPr>
                  <w:rFonts w:asciiTheme="minorHAnsi" w:hAnsiTheme="minorHAnsi"/>
                  <w:b/>
                  <w:sz w:val="28"/>
                  <w:szCs w:val="28"/>
                </w:rPr>
                <w:delText>Controls and Segregation of Financial Duties</w:delText>
              </w:r>
            </w:del>
          </w:p>
          <w:p w:rsidR="00BD313B" w:rsidRPr="004D128B" w:rsidDel="002D1218" w:rsidRDefault="00BD313B" w:rsidP="00BD313B">
            <w:pPr>
              <w:rPr>
                <w:del w:id="249" w:author="Manager" w:date="2019-11-06T11:53:00Z"/>
                <w:rFonts w:asciiTheme="minorHAnsi" w:hAnsiTheme="minorHAnsi"/>
                <w:sz w:val="22"/>
                <w:szCs w:val="22"/>
              </w:rPr>
            </w:pPr>
            <w:del w:id="250" w:author="Manager" w:date="2019-11-06T11:53:00Z">
              <w:r w:rsidRPr="004D128B" w:rsidDel="002D1218">
                <w:rPr>
                  <w:rFonts w:asciiTheme="minorHAnsi" w:hAnsiTheme="minorHAnsi"/>
                  <w:sz w:val="22"/>
                  <w:szCs w:val="22"/>
                </w:rPr>
                <w:delText>Dev Sep</w:delText>
              </w:r>
              <w:r w:rsidDel="002D1218">
                <w:rPr>
                  <w:rFonts w:asciiTheme="minorHAnsi" w:hAnsiTheme="minorHAnsi"/>
                  <w:sz w:val="22"/>
                  <w:szCs w:val="22"/>
                </w:rPr>
                <w:delText xml:space="preserve">t 07 Reviewed 2013; July </w:delText>
              </w:r>
              <w:r w:rsidRPr="004D128B" w:rsidDel="002D1218">
                <w:rPr>
                  <w:rFonts w:asciiTheme="minorHAnsi" w:hAnsiTheme="minorHAnsi"/>
                  <w:sz w:val="22"/>
                  <w:szCs w:val="22"/>
                </w:rPr>
                <w:delText>2016</w:delText>
              </w:r>
            </w:del>
          </w:p>
        </w:tc>
      </w:tr>
      <w:tr w:rsidR="00BD313B" w:rsidRPr="007F0D41" w:rsidDel="002D1218" w:rsidTr="000C4F29">
        <w:trPr>
          <w:del w:id="251" w:author="Manager" w:date="2019-11-06T11:53:00Z"/>
        </w:trPr>
        <w:tc>
          <w:tcPr>
            <w:tcW w:w="3823" w:type="dxa"/>
          </w:tcPr>
          <w:p w:rsidR="00BD313B" w:rsidRPr="001E3FA7" w:rsidDel="002D1218" w:rsidRDefault="00BD313B" w:rsidP="00BD313B">
            <w:pPr>
              <w:rPr>
                <w:del w:id="252" w:author="Manager" w:date="2019-11-06T11:53:00Z"/>
                <w:rFonts w:ascii="Calibri" w:hAnsi="Calibri" w:cs="Arial"/>
                <w:bCs/>
              </w:rPr>
            </w:pPr>
          </w:p>
        </w:tc>
        <w:tc>
          <w:tcPr>
            <w:tcW w:w="992" w:type="dxa"/>
          </w:tcPr>
          <w:p w:rsidR="00BD313B" w:rsidRPr="001E3FA7" w:rsidDel="002D1218" w:rsidRDefault="00BD313B" w:rsidP="00BD313B">
            <w:pPr>
              <w:rPr>
                <w:del w:id="253" w:author="Manager" w:date="2019-11-06T11:53:00Z"/>
                <w:rFonts w:ascii="Calibri" w:hAnsi="Calibri" w:cs="Arial"/>
                <w:bCs/>
              </w:rPr>
            </w:pPr>
            <w:del w:id="254" w:author="Manager" w:date="2019-11-06T11:53:00Z">
              <w:r w:rsidRPr="001E3FA7" w:rsidDel="002D1218">
                <w:rPr>
                  <w:rFonts w:ascii="Calibri" w:hAnsi="Calibri" w:cs="Arial"/>
                  <w:bCs/>
                </w:rPr>
                <w:delText>Finance</w:delText>
              </w:r>
            </w:del>
          </w:p>
          <w:p w:rsidR="00BD313B" w:rsidRPr="001E3FA7" w:rsidDel="002D1218" w:rsidRDefault="000C4F29" w:rsidP="00BD313B">
            <w:pPr>
              <w:rPr>
                <w:del w:id="255" w:author="Manager" w:date="2019-11-06T11:53:00Z"/>
                <w:rFonts w:ascii="Calibri" w:hAnsi="Calibri" w:cs="Arial"/>
                <w:bCs/>
              </w:rPr>
            </w:pPr>
            <w:del w:id="256" w:author="Manager" w:date="2019-11-06T11:53:00Z">
              <w:r w:rsidDel="002D1218">
                <w:rPr>
                  <w:rFonts w:ascii="Calibri" w:hAnsi="Calibri" w:cs="Arial"/>
                  <w:bCs/>
                </w:rPr>
                <w:delText xml:space="preserve">Officer </w:delText>
              </w:r>
            </w:del>
          </w:p>
        </w:tc>
        <w:tc>
          <w:tcPr>
            <w:tcW w:w="1417" w:type="dxa"/>
          </w:tcPr>
          <w:p w:rsidR="00BD313B" w:rsidRPr="001E3FA7" w:rsidDel="002D1218" w:rsidRDefault="00BD313B" w:rsidP="00BD313B">
            <w:pPr>
              <w:rPr>
                <w:del w:id="257" w:author="Manager" w:date="2019-11-06T11:53:00Z"/>
                <w:rFonts w:ascii="Calibri" w:hAnsi="Calibri" w:cs="Arial"/>
                <w:bCs/>
              </w:rPr>
            </w:pPr>
            <w:del w:id="258" w:author="Manager" w:date="2019-11-06T11:53:00Z">
              <w:r w:rsidRPr="001E3FA7" w:rsidDel="002D1218">
                <w:rPr>
                  <w:rFonts w:ascii="Calibri" w:hAnsi="Calibri" w:cs="Arial"/>
                  <w:bCs/>
                </w:rPr>
                <w:delText>Admin Coordinator</w:delText>
              </w:r>
            </w:del>
          </w:p>
        </w:tc>
        <w:tc>
          <w:tcPr>
            <w:tcW w:w="1134" w:type="dxa"/>
          </w:tcPr>
          <w:p w:rsidR="00BD313B" w:rsidRPr="001E3FA7" w:rsidDel="002D1218" w:rsidRDefault="00BD313B" w:rsidP="00BD313B">
            <w:pPr>
              <w:rPr>
                <w:del w:id="259" w:author="Manager" w:date="2019-11-06T11:53:00Z"/>
                <w:rFonts w:ascii="Calibri" w:hAnsi="Calibri" w:cs="Arial"/>
                <w:bCs/>
              </w:rPr>
            </w:pPr>
            <w:del w:id="260" w:author="Manager" w:date="2019-11-06T11:53:00Z">
              <w:r w:rsidRPr="001E3FA7" w:rsidDel="002D1218">
                <w:rPr>
                  <w:rFonts w:ascii="Calibri" w:hAnsi="Calibri" w:cs="Arial"/>
                  <w:bCs/>
                </w:rPr>
                <w:delText>Manager</w:delText>
              </w:r>
            </w:del>
          </w:p>
        </w:tc>
        <w:tc>
          <w:tcPr>
            <w:tcW w:w="1849" w:type="dxa"/>
          </w:tcPr>
          <w:p w:rsidR="00BD313B" w:rsidRPr="001E3FA7" w:rsidDel="002D1218" w:rsidRDefault="00BD313B" w:rsidP="00BD313B">
            <w:pPr>
              <w:rPr>
                <w:del w:id="261" w:author="Manager" w:date="2019-11-06T11:53:00Z"/>
                <w:rFonts w:ascii="Calibri" w:hAnsi="Calibri" w:cs="Arial"/>
                <w:bCs/>
              </w:rPr>
            </w:pPr>
            <w:del w:id="262" w:author="Manager" w:date="2019-11-06T11:53:00Z">
              <w:r w:rsidRPr="001E3FA7" w:rsidDel="002D1218">
                <w:rPr>
                  <w:rFonts w:ascii="Calibri" w:hAnsi="Calibri" w:cs="Arial"/>
                  <w:bCs/>
                </w:rPr>
                <w:delText>Other</w:delText>
              </w:r>
            </w:del>
          </w:p>
        </w:tc>
      </w:tr>
      <w:tr w:rsidR="00BD313B" w:rsidRPr="007F0D41" w:rsidDel="002D1218" w:rsidTr="000C4F29">
        <w:trPr>
          <w:del w:id="263" w:author="Manager" w:date="2019-11-06T11:53:00Z"/>
        </w:trPr>
        <w:tc>
          <w:tcPr>
            <w:tcW w:w="3823" w:type="dxa"/>
            <w:shd w:val="clear" w:color="auto" w:fill="DDD9C3"/>
          </w:tcPr>
          <w:p w:rsidR="00BD313B" w:rsidRPr="001E3FA7" w:rsidDel="002D1218" w:rsidRDefault="00BD313B" w:rsidP="00BD313B">
            <w:pPr>
              <w:rPr>
                <w:del w:id="264" w:author="Manager" w:date="2019-11-06T11:53:00Z"/>
                <w:rFonts w:ascii="Calibri" w:hAnsi="Calibri" w:cs="Arial"/>
                <w:bCs/>
              </w:rPr>
            </w:pPr>
            <w:del w:id="265" w:author="Manager" w:date="2019-11-06T11:53:00Z">
              <w:r w:rsidRPr="001E3FA7" w:rsidDel="002D1218">
                <w:rPr>
                  <w:rFonts w:ascii="Calibri" w:hAnsi="Calibri" w:cs="Arial"/>
                  <w:bCs/>
                </w:rPr>
                <w:delText>Generation of Invoices</w:delText>
              </w:r>
            </w:del>
          </w:p>
        </w:tc>
        <w:tc>
          <w:tcPr>
            <w:tcW w:w="992" w:type="dxa"/>
            <w:shd w:val="clear" w:color="auto" w:fill="DDD9C3"/>
          </w:tcPr>
          <w:p w:rsidR="00BD313B" w:rsidRPr="001E3FA7" w:rsidDel="002D1218" w:rsidRDefault="00BD313B" w:rsidP="00BD313B">
            <w:pPr>
              <w:jc w:val="center"/>
              <w:rPr>
                <w:del w:id="266" w:author="Manager" w:date="2019-11-06T11:53:00Z"/>
                <w:rFonts w:ascii="Calibri" w:hAnsi="Calibri" w:cs="Arial"/>
              </w:rPr>
            </w:pPr>
            <w:del w:id="267" w:author="Manager" w:date="2019-11-06T11:53:00Z">
              <w:r w:rsidRPr="001E3FA7" w:rsidDel="002D1218">
                <w:rPr>
                  <w:rFonts w:ascii="Calibri" w:hAnsi="Calibri" w:cs="Arial"/>
                </w:rPr>
                <w:delText>√</w:delText>
              </w:r>
            </w:del>
          </w:p>
        </w:tc>
        <w:tc>
          <w:tcPr>
            <w:tcW w:w="1417" w:type="dxa"/>
            <w:shd w:val="clear" w:color="auto" w:fill="DDD9C3"/>
          </w:tcPr>
          <w:p w:rsidR="00BD313B" w:rsidRPr="001E3FA7" w:rsidDel="002D1218" w:rsidRDefault="00BD313B" w:rsidP="00BD313B">
            <w:pPr>
              <w:jc w:val="center"/>
              <w:rPr>
                <w:del w:id="268" w:author="Manager" w:date="2019-11-06T11:53:00Z"/>
                <w:rFonts w:ascii="Calibri" w:hAnsi="Calibri" w:cs="Arial"/>
              </w:rPr>
            </w:pPr>
          </w:p>
        </w:tc>
        <w:tc>
          <w:tcPr>
            <w:tcW w:w="1134" w:type="dxa"/>
            <w:shd w:val="clear" w:color="auto" w:fill="DDD9C3"/>
          </w:tcPr>
          <w:p w:rsidR="00BD313B" w:rsidRPr="001E3FA7" w:rsidDel="002D1218" w:rsidRDefault="00BD313B" w:rsidP="00BD313B">
            <w:pPr>
              <w:jc w:val="center"/>
              <w:rPr>
                <w:del w:id="269" w:author="Manager" w:date="2019-11-06T11:53:00Z"/>
                <w:rFonts w:ascii="Calibri" w:hAnsi="Calibri" w:cs="Arial"/>
              </w:rPr>
            </w:pPr>
          </w:p>
        </w:tc>
        <w:tc>
          <w:tcPr>
            <w:tcW w:w="1849" w:type="dxa"/>
            <w:shd w:val="clear" w:color="auto" w:fill="DDD9C3"/>
          </w:tcPr>
          <w:p w:rsidR="00BD313B" w:rsidRPr="001E3FA7" w:rsidDel="002D1218" w:rsidRDefault="00BD313B" w:rsidP="00BD313B">
            <w:pPr>
              <w:jc w:val="center"/>
              <w:rPr>
                <w:del w:id="270" w:author="Manager" w:date="2019-11-06T11:53:00Z"/>
                <w:rFonts w:ascii="Calibri" w:hAnsi="Calibri" w:cs="Arial"/>
              </w:rPr>
            </w:pPr>
          </w:p>
        </w:tc>
      </w:tr>
      <w:tr w:rsidR="00BD313B" w:rsidRPr="007F0D41" w:rsidDel="002D1218" w:rsidTr="000C4F29">
        <w:trPr>
          <w:del w:id="271" w:author="Manager" w:date="2019-11-06T11:53:00Z"/>
        </w:trPr>
        <w:tc>
          <w:tcPr>
            <w:tcW w:w="3823" w:type="dxa"/>
            <w:tcBorders>
              <w:bottom w:val="dotted" w:sz="4" w:space="0" w:color="auto"/>
            </w:tcBorders>
            <w:shd w:val="clear" w:color="auto" w:fill="DDD9C3"/>
          </w:tcPr>
          <w:p w:rsidR="00BD313B" w:rsidRPr="001E3FA7" w:rsidDel="002D1218" w:rsidRDefault="00BD313B" w:rsidP="00BD313B">
            <w:pPr>
              <w:rPr>
                <w:del w:id="272" w:author="Manager" w:date="2019-11-06T11:53:00Z"/>
                <w:rFonts w:ascii="Calibri" w:hAnsi="Calibri" w:cs="Arial"/>
                <w:bCs/>
              </w:rPr>
            </w:pPr>
            <w:del w:id="273" w:author="Manager" w:date="2019-11-06T11:53:00Z">
              <w:r w:rsidRPr="001E3FA7" w:rsidDel="002D1218">
                <w:rPr>
                  <w:rFonts w:ascii="Calibri" w:hAnsi="Calibri" w:cs="Arial"/>
                  <w:bCs/>
                </w:rPr>
                <w:delText>Preparation of payment to suppliers</w:delText>
              </w:r>
            </w:del>
          </w:p>
        </w:tc>
        <w:tc>
          <w:tcPr>
            <w:tcW w:w="992" w:type="dxa"/>
            <w:tcBorders>
              <w:bottom w:val="dotted" w:sz="4" w:space="0" w:color="auto"/>
            </w:tcBorders>
            <w:shd w:val="clear" w:color="auto" w:fill="DDD9C3"/>
          </w:tcPr>
          <w:p w:rsidR="00BD313B" w:rsidRPr="001E3FA7" w:rsidDel="002D1218" w:rsidRDefault="00BD313B" w:rsidP="00BD313B">
            <w:pPr>
              <w:jc w:val="center"/>
              <w:rPr>
                <w:del w:id="274" w:author="Manager" w:date="2019-11-06T11:53:00Z"/>
                <w:rFonts w:ascii="Calibri" w:hAnsi="Calibri" w:cs="Arial"/>
              </w:rPr>
            </w:pPr>
          </w:p>
        </w:tc>
        <w:tc>
          <w:tcPr>
            <w:tcW w:w="1417" w:type="dxa"/>
            <w:tcBorders>
              <w:bottom w:val="dotted" w:sz="4" w:space="0" w:color="auto"/>
            </w:tcBorders>
            <w:shd w:val="clear" w:color="auto" w:fill="DDD9C3"/>
          </w:tcPr>
          <w:p w:rsidR="00BD313B" w:rsidRPr="001E3FA7" w:rsidDel="002D1218" w:rsidRDefault="00BD313B" w:rsidP="00BD313B">
            <w:pPr>
              <w:jc w:val="center"/>
              <w:rPr>
                <w:del w:id="275" w:author="Manager" w:date="2019-11-06T11:53:00Z"/>
                <w:rFonts w:ascii="Calibri" w:hAnsi="Calibri" w:cs="Arial"/>
              </w:rPr>
            </w:pPr>
          </w:p>
        </w:tc>
        <w:tc>
          <w:tcPr>
            <w:tcW w:w="1134" w:type="dxa"/>
            <w:tcBorders>
              <w:bottom w:val="dotted" w:sz="4" w:space="0" w:color="auto"/>
            </w:tcBorders>
            <w:shd w:val="clear" w:color="auto" w:fill="DDD9C3"/>
          </w:tcPr>
          <w:p w:rsidR="00BD313B" w:rsidRPr="001E3FA7" w:rsidDel="002D1218" w:rsidRDefault="00BD313B" w:rsidP="00BD313B">
            <w:pPr>
              <w:jc w:val="center"/>
              <w:rPr>
                <w:del w:id="276" w:author="Manager" w:date="2019-11-06T11:53:00Z"/>
                <w:rFonts w:ascii="Calibri" w:hAnsi="Calibri" w:cs="Arial"/>
              </w:rPr>
            </w:pPr>
          </w:p>
        </w:tc>
        <w:tc>
          <w:tcPr>
            <w:tcW w:w="1849" w:type="dxa"/>
            <w:tcBorders>
              <w:bottom w:val="dotted" w:sz="4" w:space="0" w:color="auto"/>
            </w:tcBorders>
            <w:shd w:val="clear" w:color="auto" w:fill="DDD9C3"/>
          </w:tcPr>
          <w:p w:rsidR="00BD313B" w:rsidRPr="001E3FA7" w:rsidDel="002D1218" w:rsidRDefault="00BD313B" w:rsidP="00BD313B">
            <w:pPr>
              <w:jc w:val="center"/>
              <w:rPr>
                <w:del w:id="277" w:author="Manager" w:date="2019-11-06T11:53:00Z"/>
                <w:rFonts w:ascii="Calibri" w:hAnsi="Calibri" w:cs="Arial"/>
              </w:rPr>
            </w:pPr>
          </w:p>
        </w:tc>
      </w:tr>
      <w:tr w:rsidR="00BD313B" w:rsidRPr="007F0D41" w:rsidDel="002D1218" w:rsidTr="000C4F29">
        <w:trPr>
          <w:del w:id="278"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rPr>
                <w:del w:id="279" w:author="Manager" w:date="2019-11-06T11:53:00Z"/>
                <w:rFonts w:ascii="Calibri" w:hAnsi="Calibri" w:cs="Arial"/>
              </w:rPr>
            </w:pPr>
            <w:del w:id="280" w:author="Manager" w:date="2019-11-06T11:53:00Z">
              <w:r w:rsidRPr="001E3FA7" w:rsidDel="002D1218">
                <w:rPr>
                  <w:rFonts w:ascii="Calibri" w:hAnsi="Calibri" w:cs="Arial"/>
                </w:rPr>
                <w:delText xml:space="preserve">   Cheque requisition</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281" w:author="Manager" w:date="2019-11-06T11:53:00Z"/>
                <w:rFonts w:ascii="Calibri" w:hAnsi="Calibri" w:cs="Arial"/>
              </w:rPr>
            </w:pPr>
            <w:del w:id="282" w:author="Manager" w:date="2019-11-06T11:53:00Z">
              <w:r w:rsidRPr="001E3FA7" w:rsidDel="002D1218">
                <w:rPr>
                  <w:rFonts w:ascii="Calibri" w:hAnsi="Calibri" w:cs="Arial"/>
                </w:rPr>
                <w:delText>√</w:delText>
              </w:r>
            </w:del>
          </w:p>
        </w:tc>
        <w:tc>
          <w:tcPr>
            <w:tcW w:w="1417" w:type="dxa"/>
            <w:tcBorders>
              <w:top w:val="dotted" w:sz="4" w:space="0" w:color="auto"/>
              <w:bottom w:val="dotted" w:sz="4" w:space="0" w:color="auto"/>
            </w:tcBorders>
          </w:tcPr>
          <w:p w:rsidR="00BD313B" w:rsidRPr="001E3FA7" w:rsidDel="002D1218" w:rsidRDefault="00BD313B" w:rsidP="00BD313B">
            <w:pPr>
              <w:jc w:val="center"/>
              <w:rPr>
                <w:del w:id="283" w:author="Manager" w:date="2019-11-06T11:53:00Z"/>
                <w:rFonts w:ascii="Calibri" w:hAnsi="Calibri" w:cs="Arial"/>
              </w:rPr>
            </w:pPr>
            <w:del w:id="284" w:author="Manager" w:date="2019-11-06T11:53:00Z">
              <w:r w:rsidRPr="001E3FA7" w:rsidDel="002D1218">
                <w:rPr>
                  <w:rFonts w:ascii="Calibri" w:hAnsi="Calibri" w:cs="Arial"/>
                </w:rPr>
                <w:delText>√</w:delText>
              </w:r>
            </w:del>
          </w:p>
        </w:tc>
        <w:tc>
          <w:tcPr>
            <w:tcW w:w="1134" w:type="dxa"/>
            <w:tcBorders>
              <w:top w:val="dotted" w:sz="4" w:space="0" w:color="auto"/>
              <w:bottom w:val="dotted" w:sz="4" w:space="0" w:color="auto"/>
            </w:tcBorders>
          </w:tcPr>
          <w:p w:rsidR="00BD313B" w:rsidRPr="001E3FA7" w:rsidDel="002D1218" w:rsidRDefault="00BD313B" w:rsidP="00BD313B">
            <w:pPr>
              <w:jc w:val="center"/>
              <w:rPr>
                <w:del w:id="285" w:author="Manager" w:date="2019-11-06T11:53:00Z"/>
                <w:rFonts w:ascii="Calibri" w:hAnsi="Calibri" w:cs="Arial"/>
              </w:rPr>
            </w:pPr>
            <w:del w:id="286" w:author="Manager" w:date="2019-11-06T11:53:00Z">
              <w:r w:rsidRPr="001E3FA7" w:rsidDel="002D1218">
                <w:rPr>
                  <w:rFonts w:ascii="Calibri" w:hAnsi="Calibri" w:cs="Arial"/>
                </w:rPr>
                <w:delText>Signed</w:delText>
              </w:r>
            </w:del>
          </w:p>
        </w:tc>
        <w:tc>
          <w:tcPr>
            <w:tcW w:w="1849" w:type="dxa"/>
            <w:tcBorders>
              <w:top w:val="dotted" w:sz="4" w:space="0" w:color="auto"/>
              <w:bottom w:val="dotted" w:sz="4" w:space="0" w:color="auto"/>
            </w:tcBorders>
          </w:tcPr>
          <w:p w:rsidR="00BD313B" w:rsidRPr="001E3FA7" w:rsidDel="002D1218" w:rsidRDefault="00BD313B" w:rsidP="00BD313B">
            <w:pPr>
              <w:jc w:val="center"/>
              <w:rPr>
                <w:del w:id="287" w:author="Manager" w:date="2019-11-06T11:53:00Z"/>
                <w:rFonts w:ascii="Calibri" w:hAnsi="Calibri" w:cs="Arial"/>
              </w:rPr>
            </w:pPr>
          </w:p>
        </w:tc>
      </w:tr>
      <w:tr w:rsidR="00BD313B" w:rsidRPr="007F0D41" w:rsidDel="002D1218" w:rsidTr="000C4F29">
        <w:trPr>
          <w:del w:id="288"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rPr>
                <w:del w:id="289" w:author="Manager" w:date="2019-11-06T11:53:00Z"/>
                <w:rFonts w:ascii="Calibri" w:hAnsi="Calibri" w:cs="Arial"/>
              </w:rPr>
            </w:pPr>
            <w:del w:id="290" w:author="Manager" w:date="2019-11-06T11:53:00Z">
              <w:r w:rsidRPr="001E3FA7" w:rsidDel="002D1218">
                <w:rPr>
                  <w:rFonts w:ascii="Calibri" w:hAnsi="Calibri" w:cs="Arial"/>
                </w:rPr>
                <w:delText xml:space="preserve">   Cheques written</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291" w:author="Manager" w:date="2019-11-06T11:53:00Z"/>
                <w:rFonts w:ascii="Calibri" w:hAnsi="Calibri" w:cs="Arial"/>
              </w:rPr>
            </w:pPr>
            <w:del w:id="292" w:author="Manager" w:date="2019-11-06T11:53:00Z">
              <w:r w:rsidRPr="001E3FA7" w:rsidDel="002D1218">
                <w:rPr>
                  <w:rFonts w:ascii="Calibri" w:hAnsi="Calibri" w:cs="Arial"/>
                </w:rPr>
                <w:delText>√</w:delText>
              </w:r>
            </w:del>
          </w:p>
        </w:tc>
        <w:tc>
          <w:tcPr>
            <w:tcW w:w="1417" w:type="dxa"/>
            <w:tcBorders>
              <w:top w:val="dotted" w:sz="4" w:space="0" w:color="auto"/>
              <w:bottom w:val="dotted" w:sz="4" w:space="0" w:color="auto"/>
            </w:tcBorders>
          </w:tcPr>
          <w:p w:rsidR="00BD313B" w:rsidRPr="001E3FA7" w:rsidDel="002D1218" w:rsidRDefault="00BD313B" w:rsidP="00BD313B">
            <w:pPr>
              <w:jc w:val="center"/>
              <w:rPr>
                <w:del w:id="293" w:author="Manager" w:date="2019-11-06T11:53:00Z"/>
                <w:rFonts w:ascii="Calibri" w:hAnsi="Calibri" w:cs="Arial"/>
              </w:rPr>
            </w:pPr>
            <w:del w:id="294" w:author="Manager" w:date="2019-11-06T11:53:00Z">
              <w:r w:rsidRPr="001E3FA7" w:rsidDel="002D1218">
                <w:rPr>
                  <w:rFonts w:ascii="Calibri" w:hAnsi="Calibri" w:cs="Arial"/>
                </w:rPr>
                <w:delText>√</w:delText>
              </w:r>
            </w:del>
          </w:p>
        </w:tc>
        <w:tc>
          <w:tcPr>
            <w:tcW w:w="1134" w:type="dxa"/>
            <w:tcBorders>
              <w:top w:val="dotted" w:sz="4" w:space="0" w:color="auto"/>
              <w:bottom w:val="dotted" w:sz="4" w:space="0" w:color="auto"/>
            </w:tcBorders>
          </w:tcPr>
          <w:p w:rsidR="00BD313B" w:rsidRPr="001E3FA7" w:rsidDel="002D1218" w:rsidRDefault="00BD313B" w:rsidP="00BD313B">
            <w:pPr>
              <w:jc w:val="center"/>
              <w:rPr>
                <w:del w:id="295" w:author="Manager" w:date="2019-11-06T11:53:00Z"/>
                <w:rFonts w:ascii="Calibri" w:hAnsi="Calibri" w:cs="Arial"/>
              </w:rPr>
            </w:pPr>
          </w:p>
        </w:tc>
        <w:tc>
          <w:tcPr>
            <w:tcW w:w="1849" w:type="dxa"/>
            <w:tcBorders>
              <w:top w:val="dotted" w:sz="4" w:space="0" w:color="auto"/>
              <w:bottom w:val="dotted" w:sz="4" w:space="0" w:color="auto"/>
            </w:tcBorders>
          </w:tcPr>
          <w:p w:rsidR="00BD313B" w:rsidRPr="001E3FA7" w:rsidDel="002D1218" w:rsidRDefault="00BD313B" w:rsidP="00BD313B">
            <w:pPr>
              <w:jc w:val="center"/>
              <w:rPr>
                <w:del w:id="296" w:author="Manager" w:date="2019-11-06T11:53:00Z"/>
                <w:rFonts w:ascii="Calibri" w:hAnsi="Calibri" w:cs="Arial"/>
              </w:rPr>
            </w:pPr>
          </w:p>
        </w:tc>
      </w:tr>
      <w:tr w:rsidR="00BD313B" w:rsidRPr="007F0D41" w:rsidDel="002D1218" w:rsidTr="000C4F29">
        <w:trPr>
          <w:del w:id="297" w:author="Manager" w:date="2019-11-06T11:53:00Z"/>
        </w:trPr>
        <w:tc>
          <w:tcPr>
            <w:tcW w:w="3823" w:type="dxa"/>
            <w:tcBorders>
              <w:top w:val="dotted" w:sz="4" w:space="0" w:color="auto"/>
              <w:bottom w:val="single" w:sz="4" w:space="0" w:color="auto"/>
            </w:tcBorders>
          </w:tcPr>
          <w:p w:rsidR="00BD313B" w:rsidRPr="001E3FA7" w:rsidDel="002D1218" w:rsidRDefault="00BD313B" w:rsidP="00BD313B">
            <w:pPr>
              <w:rPr>
                <w:del w:id="298" w:author="Manager" w:date="2019-11-06T11:53:00Z"/>
                <w:rFonts w:ascii="Calibri" w:hAnsi="Calibri" w:cs="Arial"/>
              </w:rPr>
            </w:pPr>
            <w:del w:id="299" w:author="Manager" w:date="2019-11-06T11:53:00Z">
              <w:r w:rsidRPr="001E3FA7" w:rsidDel="002D1218">
                <w:rPr>
                  <w:rFonts w:ascii="Calibri" w:hAnsi="Calibri" w:cs="Arial"/>
                </w:rPr>
                <w:delText xml:space="preserve">   Signing cheques (Two designated, but person receiving the cheque must not sign)</w:delText>
              </w:r>
            </w:del>
          </w:p>
        </w:tc>
        <w:tc>
          <w:tcPr>
            <w:tcW w:w="992" w:type="dxa"/>
            <w:tcBorders>
              <w:top w:val="dotted" w:sz="4" w:space="0" w:color="auto"/>
            </w:tcBorders>
          </w:tcPr>
          <w:p w:rsidR="00BD313B" w:rsidRPr="001E3FA7" w:rsidDel="002D1218" w:rsidRDefault="00BD313B" w:rsidP="00BD313B">
            <w:pPr>
              <w:jc w:val="center"/>
              <w:rPr>
                <w:del w:id="300" w:author="Manager" w:date="2019-11-06T11:53:00Z"/>
                <w:rFonts w:ascii="Calibri" w:hAnsi="Calibri" w:cs="Arial"/>
              </w:rPr>
            </w:pPr>
            <w:del w:id="301" w:author="Manager" w:date="2019-11-06T11:53:00Z">
              <w:r w:rsidRPr="001E3FA7" w:rsidDel="002D1218">
                <w:rPr>
                  <w:rFonts w:ascii="Calibri" w:hAnsi="Calibri" w:cs="Arial"/>
                </w:rPr>
                <w:delText>√</w:delText>
              </w:r>
            </w:del>
          </w:p>
        </w:tc>
        <w:tc>
          <w:tcPr>
            <w:tcW w:w="1417" w:type="dxa"/>
            <w:tcBorders>
              <w:top w:val="dotted" w:sz="4" w:space="0" w:color="auto"/>
            </w:tcBorders>
          </w:tcPr>
          <w:p w:rsidR="00BD313B" w:rsidRPr="001E3FA7" w:rsidDel="002D1218" w:rsidRDefault="00BD313B" w:rsidP="00BD313B">
            <w:pPr>
              <w:jc w:val="center"/>
              <w:rPr>
                <w:del w:id="302" w:author="Manager" w:date="2019-11-06T11:53:00Z"/>
                <w:rFonts w:ascii="Calibri" w:hAnsi="Calibri" w:cs="Arial"/>
              </w:rPr>
            </w:pPr>
            <w:del w:id="303" w:author="Manager" w:date="2019-11-06T11:53:00Z">
              <w:r w:rsidRPr="001E3FA7" w:rsidDel="002D1218">
                <w:rPr>
                  <w:rFonts w:ascii="Calibri" w:hAnsi="Calibri" w:cs="Arial"/>
                </w:rPr>
                <w:delText>√</w:delText>
              </w:r>
            </w:del>
          </w:p>
        </w:tc>
        <w:tc>
          <w:tcPr>
            <w:tcW w:w="1134" w:type="dxa"/>
            <w:tcBorders>
              <w:top w:val="dotted" w:sz="4" w:space="0" w:color="auto"/>
            </w:tcBorders>
          </w:tcPr>
          <w:p w:rsidR="00BD313B" w:rsidRPr="001E3FA7" w:rsidDel="002D1218" w:rsidRDefault="00BD313B" w:rsidP="00BD313B">
            <w:pPr>
              <w:jc w:val="center"/>
              <w:rPr>
                <w:del w:id="304" w:author="Manager" w:date="2019-11-06T11:53:00Z"/>
                <w:rFonts w:ascii="Calibri" w:hAnsi="Calibri" w:cs="Arial"/>
              </w:rPr>
            </w:pPr>
            <w:del w:id="305" w:author="Manager" w:date="2019-11-06T11:53:00Z">
              <w:r w:rsidRPr="001E3FA7" w:rsidDel="002D1218">
                <w:rPr>
                  <w:rFonts w:ascii="Calibri" w:hAnsi="Calibri" w:cs="Arial"/>
                </w:rPr>
                <w:delText>√</w:delText>
              </w:r>
            </w:del>
          </w:p>
        </w:tc>
        <w:tc>
          <w:tcPr>
            <w:tcW w:w="1849" w:type="dxa"/>
            <w:tcBorders>
              <w:top w:val="dotted" w:sz="4" w:space="0" w:color="auto"/>
            </w:tcBorders>
          </w:tcPr>
          <w:p w:rsidR="00BD313B" w:rsidRPr="001E3FA7" w:rsidDel="002D1218" w:rsidRDefault="00BD313B" w:rsidP="00BD313B">
            <w:pPr>
              <w:jc w:val="center"/>
              <w:rPr>
                <w:del w:id="306" w:author="Manager" w:date="2019-11-06T11:53:00Z"/>
                <w:rFonts w:ascii="Calibri" w:hAnsi="Calibri" w:cs="Arial"/>
              </w:rPr>
            </w:pPr>
            <w:del w:id="307" w:author="Manager" w:date="2019-11-06T11:53:00Z">
              <w:r w:rsidRPr="001E3FA7" w:rsidDel="002D1218">
                <w:rPr>
                  <w:rFonts w:ascii="Calibri" w:hAnsi="Calibri" w:cs="Arial"/>
                </w:rPr>
                <w:delText>Treasurer</w:delText>
              </w:r>
            </w:del>
          </w:p>
        </w:tc>
      </w:tr>
      <w:tr w:rsidR="00BD313B" w:rsidRPr="007F0D41" w:rsidDel="002D1218" w:rsidTr="0022237A">
        <w:trPr>
          <w:del w:id="308" w:author="Manager" w:date="2019-11-06T11:53:00Z"/>
        </w:trPr>
        <w:tc>
          <w:tcPr>
            <w:tcW w:w="9215" w:type="dxa"/>
            <w:gridSpan w:val="5"/>
            <w:tcBorders>
              <w:top w:val="single" w:sz="4" w:space="0" w:color="auto"/>
              <w:bottom w:val="dotted" w:sz="4" w:space="0" w:color="auto"/>
            </w:tcBorders>
            <w:shd w:val="clear" w:color="auto" w:fill="DDD9C3"/>
          </w:tcPr>
          <w:p w:rsidR="00BD313B" w:rsidRPr="001E3FA7" w:rsidDel="002D1218" w:rsidRDefault="00BD313B" w:rsidP="00BD313B">
            <w:pPr>
              <w:rPr>
                <w:del w:id="309" w:author="Manager" w:date="2019-11-06T11:53:00Z"/>
                <w:rFonts w:ascii="Calibri" w:hAnsi="Calibri" w:cs="Arial"/>
              </w:rPr>
            </w:pPr>
            <w:del w:id="310" w:author="Manager" w:date="2019-11-06T11:53:00Z">
              <w:r w:rsidDel="002D1218">
                <w:rPr>
                  <w:rFonts w:ascii="Calibri" w:hAnsi="Calibri" w:cs="Arial"/>
                  <w:bCs/>
                </w:rPr>
                <w:delText>E</w:delText>
              </w:r>
              <w:r w:rsidRPr="001E3FA7" w:rsidDel="002D1218">
                <w:rPr>
                  <w:rFonts w:ascii="Calibri" w:hAnsi="Calibri" w:cs="Arial"/>
                  <w:bCs/>
                </w:rPr>
                <w:delText>xpenditure over $2000 must be included in the approved budget, or have been presented to the Finance Subcommittee and the Commi</w:delText>
              </w:r>
              <w:r w:rsidDel="002D1218">
                <w:rPr>
                  <w:rFonts w:ascii="Calibri" w:hAnsi="Calibri" w:cs="Arial"/>
                  <w:bCs/>
                </w:rPr>
                <w:delText>ttee of Management for approval</w:delText>
              </w:r>
              <w:r w:rsidRPr="001E3FA7" w:rsidDel="002D1218">
                <w:rPr>
                  <w:rFonts w:ascii="Calibri" w:hAnsi="Calibri" w:cs="Arial"/>
                  <w:bCs/>
                </w:rPr>
                <w:delText xml:space="preserve">. </w:delText>
              </w:r>
            </w:del>
          </w:p>
        </w:tc>
      </w:tr>
      <w:tr w:rsidR="00BD313B" w:rsidRPr="007F0D41" w:rsidDel="002D1218" w:rsidTr="000C4F29">
        <w:trPr>
          <w:del w:id="311"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rPr>
                <w:del w:id="312" w:author="Manager" w:date="2019-11-06T11:53:00Z"/>
                <w:rFonts w:ascii="Calibri" w:hAnsi="Calibri" w:cs="Arial"/>
              </w:rPr>
            </w:pPr>
            <w:del w:id="313" w:author="Manager" w:date="2019-11-06T11:53:00Z">
              <w:r w:rsidRPr="001E3FA7" w:rsidDel="002D1218">
                <w:rPr>
                  <w:rFonts w:ascii="Calibri" w:hAnsi="Calibri" w:cs="Arial"/>
                </w:rPr>
                <w:delText>Full access:(Bpay, EFT, transferring funds  within limits shown below.); downloading reports,)</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314" w:author="Manager" w:date="2019-11-06T11:53:00Z"/>
                <w:rFonts w:ascii="Calibri" w:hAnsi="Calibri" w:cs="Arial"/>
              </w:rPr>
            </w:pPr>
            <w:del w:id="315" w:author="Manager" w:date="2019-11-06T11:53:00Z">
              <w:r w:rsidRPr="001E3FA7" w:rsidDel="002D1218">
                <w:rPr>
                  <w:rFonts w:ascii="Calibri" w:hAnsi="Calibri" w:cs="Arial"/>
                </w:rPr>
                <w:delText>√</w:delText>
              </w:r>
            </w:del>
          </w:p>
        </w:tc>
        <w:tc>
          <w:tcPr>
            <w:tcW w:w="1417" w:type="dxa"/>
            <w:tcBorders>
              <w:top w:val="dotted" w:sz="4" w:space="0" w:color="auto"/>
              <w:bottom w:val="dotted" w:sz="4" w:space="0" w:color="auto"/>
            </w:tcBorders>
          </w:tcPr>
          <w:p w:rsidR="00BD313B" w:rsidRPr="001E3FA7" w:rsidDel="002D1218" w:rsidRDefault="00BD313B" w:rsidP="00BD313B">
            <w:pPr>
              <w:jc w:val="center"/>
              <w:rPr>
                <w:del w:id="316" w:author="Manager" w:date="2019-11-06T11:53:00Z"/>
                <w:rFonts w:ascii="Calibri" w:hAnsi="Calibri" w:cs="Arial"/>
              </w:rPr>
            </w:pPr>
            <w:del w:id="317" w:author="Manager" w:date="2019-11-06T11:53:00Z">
              <w:r w:rsidRPr="001E3FA7" w:rsidDel="002D1218">
                <w:rPr>
                  <w:rFonts w:ascii="Calibri" w:hAnsi="Calibri" w:cs="Arial"/>
                </w:rPr>
                <w:delText>√</w:delText>
              </w:r>
            </w:del>
          </w:p>
        </w:tc>
        <w:tc>
          <w:tcPr>
            <w:tcW w:w="1134" w:type="dxa"/>
            <w:tcBorders>
              <w:top w:val="dotted" w:sz="4" w:space="0" w:color="auto"/>
              <w:bottom w:val="dotted" w:sz="4" w:space="0" w:color="auto"/>
            </w:tcBorders>
          </w:tcPr>
          <w:p w:rsidR="00BD313B" w:rsidRPr="001E3FA7" w:rsidDel="002D1218" w:rsidRDefault="00BD313B" w:rsidP="00BD313B">
            <w:pPr>
              <w:jc w:val="center"/>
              <w:rPr>
                <w:del w:id="318" w:author="Manager" w:date="2019-11-06T11:53:00Z"/>
                <w:rFonts w:ascii="Calibri" w:hAnsi="Calibri" w:cs="Arial"/>
              </w:rPr>
            </w:pPr>
            <w:del w:id="319" w:author="Manager" w:date="2019-11-06T11:53:00Z">
              <w:r w:rsidRPr="001E3FA7" w:rsidDel="002D1218">
                <w:rPr>
                  <w:rFonts w:ascii="Calibri" w:hAnsi="Calibri" w:cs="Arial"/>
                </w:rPr>
                <w:delText>√</w:delText>
              </w:r>
            </w:del>
          </w:p>
        </w:tc>
        <w:tc>
          <w:tcPr>
            <w:tcW w:w="1849" w:type="dxa"/>
            <w:tcBorders>
              <w:top w:val="dotted" w:sz="4" w:space="0" w:color="auto"/>
              <w:bottom w:val="dotted" w:sz="4" w:space="0" w:color="auto"/>
            </w:tcBorders>
          </w:tcPr>
          <w:p w:rsidR="00BD313B" w:rsidRPr="001E3FA7" w:rsidDel="002D1218" w:rsidRDefault="00BD313B" w:rsidP="00BD313B">
            <w:pPr>
              <w:jc w:val="center"/>
              <w:rPr>
                <w:del w:id="320" w:author="Manager" w:date="2019-11-06T11:53:00Z"/>
                <w:rFonts w:ascii="Calibri" w:hAnsi="Calibri" w:cs="Arial"/>
              </w:rPr>
            </w:pPr>
            <w:del w:id="321" w:author="Manager" w:date="2019-11-06T11:53:00Z">
              <w:r w:rsidRPr="001E3FA7" w:rsidDel="002D1218">
                <w:rPr>
                  <w:rFonts w:ascii="Calibri" w:hAnsi="Calibri" w:cs="Arial"/>
                </w:rPr>
                <w:delText>Treasurer</w:delText>
              </w:r>
            </w:del>
          </w:p>
        </w:tc>
      </w:tr>
      <w:tr w:rsidR="00BD313B" w:rsidRPr="007F0D41" w:rsidDel="002D1218" w:rsidTr="000C4F29">
        <w:trPr>
          <w:del w:id="322"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rPr>
                <w:del w:id="323" w:author="Manager" w:date="2019-11-06T11:53:00Z"/>
                <w:rFonts w:ascii="Calibri" w:hAnsi="Calibri" w:cs="Arial"/>
              </w:rPr>
            </w:pPr>
            <w:del w:id="324" w:author="Manager" w:date="2019-11-06T11:53:00Z">
              <w:r w:rsidRPr="001E3FA7" w:rsidDel="002D1218">
                <w:rPr>
                  <w:rFonts w:ascii="Calibri" w:hAnsi="Calibri" w:cs="Arial"/>
                </w:rPr>
                <w:delText>Limited access: View only</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325" w:author="Manager" w:date="2019-11-06T11:53:00Z"/>
                <w:rFonts w:ascii="Calibri" w:hAnsi="Calibri" w:cs="Arial"/>
              </w:rPr>
            </w:pPr>
          </w:p>
        </w:tc>
        <w:tc>
          <w:tcPr>
            <w:tcW w:w="1417" w:type="dxa"/>
            <w:tcBorders>
              <w:top w:val="dotted" w:sz="4" w:space="0" w:color="auto"/>
              <w:bottom w:val="dotted" w:sz="4" w:space="0" w:color="auto"/>
            </w:tcBorders>
          </w:tcPr>
          <w:p w:rsidR="00BD313B" w:rsidRPr="001E3FA7" w:rsidDel="002D1218" w:rsidRDefault="00BD313B" w:rsidP="00BD313B">
            <w:pPr>
              <w:jc w:val="center"/>
              <w:rPr>
                <w:del w:id="326" w:author="Manager" w:date="2019-11-06T11:53:00Z"/>
                <w:rFonts w:ascii="Calibri" w:hAnsi="Calibri" w:cs="Arial"/>
              </w:rPr>
            </w:pPr>
          </w:p>
        </w:tc>
        <w:tc>
          <w:tcPr>
            <w:tcW w:w="1134" w:type="dxa"/>
            <w:tcBorders>
              <w:top w:val="dotted" w:sz="4" w:space="0" w:color="auto"/>
              <w:bottom w:val="dotted" w:sz="4" w:space="0" w:color="auto"/>
            </w:tcBorders>
          </w:tcPr>
          <w:p w:rsidR="00BD313B" w:rsidRPr="001E3FA7" w:rsidDel="002D1218" w:rsidRDefault="00BD313B" w:rsidP="00BD313B">
            <w:pPr>
              <w:jc w:val="center"/>
              <w:rPr>
                <w:del w:id="327" w:author="Manager" w:date="2019-11-06T11:53:00Z"/>
                <w:rFonts w:ascii="Calibri" w:hAnsi="Calibri" w:cs="Arial"/>
              </w:rPr>
            </w:pPr>
          </w:p>
        </w:tc>
        <w:tc>
          <w:tcPr>
            <w:tcW w:w="1849" w:type="dxa"/>
            <w:tcBorders>
              <w:top w:val="dotted" w:sz="4" w:space="0" w:color="auto"/>
              <w:bottom w:val="dotted" w:sz="4" w:space="0" w:color="auto"/>
            </w:tcBorders>
          </w:tcPr>
          <w:p w:rsidR="00BD313B" w:rsidRPr="001E3FA7" w:rsidDel="002D1218" w:rsidRDefault="00BD313B" w:rsidP="00BD313B">
            <w:pPr>
              <w:jc w:val="center"/>
              <w:rPr>
                <w:del w:id="328" w:author="Manager" w:date="2019-11-06T11:53:00Z"/>
                <w:rFonts w:ascii="Calibri" w:hAnsi="Calibri" w:cs="Arial"/>
              </w:rPr>
            </w:pPr>
            <w:del w:id="329" w:author="Manager" w:date="2019-11-06T11:53:00Z">
              <w:r w:rsidRPr="001E3FA7" w:rsidDel="002D1218">
                <w:rPr>
                  <w:rFonts w:ascii="Calibri" w:hAnsi="Calibri" w:cs="Arial"/>
                </w:rPr>
                <w:delText>Chairperson &amp;</w:delText>
              </w:r>
            </w:del>
          </w:p>
          <w:p w:rsidR="00BD313B" w:rsidRPr="001E3FA7" w:rsidDel="002D1218" w:rsidRDefault="000C4F29" w:rsidP="00BD313B">
            <w:pPr>
              <w:jc w:val="center"/>
              <w:rPr>
                <w:del w:id="330" w:author="Manager" w:date="2019-11-06T11:53:00Z"/>
                <w:rFonts w:ascii="Calibri" w:hAnsi="Calibri" w:cs="Arial"/>
              </w:rPr>
            </w:pPr>
            <w:del w:id="331" w:author="Manager" w:date="2019-11-06T11:53:00Z">
              <w:r w:rsidDel="002D1218">
                <w:rPr>
                  <w:rFonts w:ascii="Calibri" w:hAnsi="Calibri" w:cs="Arial"/>
                </w:rPr>
                <w:delText>Assist.</w:delText>
              </w:r>
              <w:r w:rsidR="00BD313B" w:rsidRPr="001E3FA7" w:rsidDel="002D1218">
                <w:rPr>
                  <w:rFonts w:ascii="Calibri" w:hAnsi="Calibri" w:cs="Arial"/>
                </w:rPr>
                <w:delText>Treasurer</w:delText>
              </w:r>
            </w:del>
          </w:p>
        </w:tc>
      </w:tr>
      <w:tr w:rsidR="00BD313B" w:rsidRPr="007F0D41" w:rsidDel="002D1218" w:rsidTr="000C4F29">
        <w:trPr>
          <w:del w:id="332"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rPr>
                <w:del w:id="333" w:author="Manager" w:date="2019-11-06T11:53:00Z"/>
                <w:rFonts w:ascii="Calibri" w:hAnsi="Calibri" w:cs="Arial"/>
              </w:rPr>
            </w:pPr>
            <w:del w:id="334" w:author="Manager" w:date="2019-11-06T11:53:00Z">
              <w:r w:rsidRPr="001E3FA7" w:rsidDel="002D1218">
                <w:rPr>
                  <w:rFonts w:ascii="Calibri" w:hAnsi="Calibri" w:cs="Arial"/>
                </w:rPr>
                <w:delText>Payment requisition,  access to &amp; payment by B-pay or Direct Credit,  B-pay authorization ( 2 to authorize, but person who sets up online payments does not authorize)</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335" w:author="Manager" w:date="2019-11-06T11:53:00Z"/>
                <w:rFonts w:ascii="Calibri" w:hAnsi="Calibri" w:cs="Arial"/>
              </w:rPr>
            </w:pPr>
            <w:del w:id="336" w:author="Manager" w:date="2019-11-06T11:53:00Z">
              <w:r w:rsidRPr="001E3FA7" w:rsidDel="002D1218">
                <w:rPr>
                  <w:rFonts w:ascii="Calibri" w:hAnsi="Calibri" w:cs="Arial"/>
                </w:rPr>
                <w:delText>√</w:delText>
              </w:r>
            </w:del>
          </w:p>
        </w:tc>
        <w:tc>
          <w:tcPr>
            <w:tcW w:w="1417" w:type="dxa"/>
            <w:tcBorders>
              <w:top w:val="dotted" w:sz="4" w:space="0" w:color="auto"/>
              <w:bottom w:val="dotted" w:sz="4" w:space="0" w:color="auto"/>
            </w:tcBorders>
          </w:tcPr>
          <w:p w:rsidR="00BD313B" w:rsidRPr="001E3FA7" w:rsidDel="002D1218" w:rsidRDefault="00BD313B" w:rsidP="00BD313B">
            <w:pPr>
              <w:jc w:val="center"/>
              <w:rPr>
                <w:del w:id="337" w:author="Manager" w:date="2019-11-06T11:53:00Z"/>
                <w:rFonts w:ascii="Calibri" w:hAnsi="Calibri" w:cs="Arial"/>
              </w:rPr>
            </w:pPr>
            <w:del w:id="338" w:author="Manager" w:date="2019-11-06T11:53:00Z">
              <w:r w:rsidRPr="001E3FA7" w:rsidDel="002D1218">
                <w:rPr>
                  <w:rFonts w:ascii="Calibri" w:hAnsi="Calibri" w:cs="Arial"/>
                </w:rPr>
                <w:delText>√ (back up)</w:delText>
              </w:r>
            </w:del>
          </w:p>
        </w:tc>
        <w:tc>
          <w:tcPr>
            <w:tcW w:w="1134" w:type="dxa"/>
            <w:tcBorders>
              <w:top w:val="dotted" w:sz="4" w:space="0" w:color="auto"/>
              <w:bottom w:val="dotted" w:sz="4" w:space="0" w:color="auto"/>
            </w:tcBorders>
          </w:tcPr>
          <w:p w:rsidR="00BD313B" w:rsidRPr="001E3FA7" w:rsidDel="002D1218" w:rsidRDefault="00BD313B" w:rsidP="00BD313B">
            <w:pPr>
              <w:jc w:val="center"/>
              <w:rPr>
                <w:del w:id="339" w:author="Manager" w:date="2019-11-06T11:53:00Z"/>
                <w:rFonts w:ascii="Calibri" w:hAnsi="Calibri" w:cs="Arial"/>
              </w:rPr>
            </w:pPr>
            <w:del w:id="340" w:author="Manager" w:date="2019-11-06T11:53:00Z">
              <w:r w:rsidRPr="001E3FA7" w:rsidDel="002D1218">
                <w:rPr>
                  <w:rFonts w:ascii="Calibri" w:hAnsi="Calibri" w:cs="Arial"/>
                </w:rPr>
                <w:delText>√</w:delText>
              </w:r>
            </w:del>
          </w:p>
        </w:tc>
        <w:tc>
          <w:tcPr>
            <w:tcW w:w="1849" w:type="dxa"/>
            <w:tcBorders>
              <w:top w:val="dotted" w:sz="4" w:space="0" w:color="auto"/>
              <w:bottom w:val="dotted" w:sz="4" w:space="0" w:color="auto"/>
            </w:tcBorders>
          </w:tcPr>
          <w:p w:rsidR="00BD313B" w:rsidRPr="001E3FA7" w:rsidDel="002D1218" w:rsidRDefault="00BD313B" w:rsidP="00BD313B">
            <w:pPr>
              <w:jc w:val="center"/>
              <w:rPr>
                <w:del w:id="341" w:author="Manager" w:date="2019-11-06T11:53:00Z"/>
                <w:rFonts w:ascii="Calibri" w:hAnsi="Calibri" w:cs="Arial"/>
              </w:rPr>
            </w:pPr>
            <w:del w:id="342" w:author="Manager" w:date="2019-11-06T11:53:00Z">
              <w:r w:rsidRPr="001E3FA7" w:rsidDel="002D1218">
                <w:rPr>
                  <w:rFonts w:ascii="Calibri" w:hAnsi="Calibri" w:cs="Arial"/>
                </w:rPr>
                <w:delText>Treasurer</w:delText>
              </w:r>
            </w:del>
          </w:p>
        </w:tc>
      </w:tr>
      <w:tr w:rsidR="00BD313B" w:rsidRPr="007F0D41" w:rsidDel="002D1218" w:rsidTr="000C4F29">
        <w:trPr>
          <w:del w:id="343"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rPr>
                <w:del w:id="344" w:author="Manager" w:date="2019-11-06T11:53:00Z"/>
                <w:rFonts w:ascii="Calibri" w:hAnsi="Calibri" w:cs="Arial"/>
                <w:bCs/>
              </w:rPr>
            </w:pPr>
            <w:del w:id="345" w:author="Manager" w:date="2019-11-06T11:53:00Z">
              <w:r w:rsidRPr="001E3FA7" w:rsidDel="002D1218">
                <w:rPr>
                  <w:rFonts w:ascii="Calibri" w:hAnsi="Calibri" w:cs="Arial"/>
                  <w:bCs/>
                </w:rPr>
                <w:delText xml:space="preserve">Transfer of monies from S1 to S30 </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346" w:author="Manager" w:date="2019-11-06T11:53:00Z"/>
                <w:rFonts w:ascii="Calibri" w:hAnsi="Calibri" w:cs="Arial"/>
              </w:rPr>
            </w:pPr>
            <w:del w:id="347" w:author="Manager" w:date="2019-11-06T11:53:00Z">
              <w:r w:rsidRPr="001E3FA7" w:rsidDel="002D1218">
                <w:rPr>
                  <w:rFonts w:ascii="Calibri" w:hAnsi="Calibri" w:cs="Arial"/>
                </w:rPr>
                <w:delText>√</w:delText>
              </w:r>
            </w:del>
          </w:p>
        </w:tc>
        <w:tc>
          <w:tcPr>
            <w:tcW w:w="1417" w:type="dxa"/>
            <w:tcBorders>
              <w:top w:val="dotted" w:sz="4" w:space="0" w:color="auto"/>
              <w:bottom w:val="dotted" w:sz="4" w:space="0" w:color="auto"/>
            </w:tcBorders>
          </w:tcPr>
          <w:p w:rsidR="00BD313B" w:rsidRPr="001E3FA7" w:rsidDel="002D1218" w:rsidRDefault="00BD313B" w:rsidP="00BD313B">
            <w:pPr>
              <w:jc w:val="center"/>
              <w:rPr>
                <w:del w:id="348" w:author="Manager" w:date="2019-11-06T11:53:00Z"/>
                <w:rFonts w:ascii="Calibri" w:hAnsi="Calibri" w:cs="Arial"/>
              </w:rPr>
            </w:pPr>
            <w:del w:id="349" w:author="Manager" w:date="2019-11-06T11:53:00Z">
              <w:r w:rsidRPr="001E3FA7" w:rsidDel="002D1218">
                <w:rPr>
                  <w:rFonts w:ascii="Calibri" w:hAnsi="Calibri" w:cs="Arial"/>
                </w:rPr>
                <w:delText>√</w:delText>
              </w:r>
            </w:del>
          </w:p>
        </w:tc>
        <w:tc>
          <w:tcPr>
            <w:tcW w:w="1134" w:type="dxa"/>
            <w:tcBorders>
              <w:top w:val="dotted" w:sz="4" w:space="0" w:color="auto"/>
              <w:bottom w:val="dotted" w:sz="4" w:space="0" w:color="auto"/>
            </w:tcBorders>
          </w:tcPr>
          <w:p w:rsidR="00BD313B" w:rsidRPr="001E3FA7" w:rsidDel="002D1218" w:rsidRDefault="00BD313B" w:rsidP="00BD313B">
            <w:pPr>
              <w:jc w:val="center"/>
              <w:rPr>
                <w:del w:id="350" w:author="Manager" w:date="2019-11-06T11:53:00Z"/>
                <w:rFonts w:ascii="Calibri" w:hAnsi="Calibri" w:cs="Arial"/>
              </w:rPr>
            </w:pPr>
            <w:del w:id="351" w:author="Manager" w:date="2019-11-06T11:53:00Z">
              <w:r w:rsidRPr="001E3FA7" w:rsidDel="002D1218">
                <w:rPr>
                  <w:rFonts w:ascii="Calibri" w:hAnsi="Calibri" w:cs="Arial"/>
                </w:rPr>
                <w:delText>√</w:delText>
              </w:r>
            </w:del>
          </w:p>
        </w:tc>
        <w:tc>
          <w:tcPr>
            <w:tcW w:w="1849" w:type="dxa"/>
            <w:tcBorders>
              <w:top w:val="dotted" w:sz="4" w:space="0" w:color="auto"/>
              <w:bottom w:val="dotted" w:sz="4" w:space="0" w:color="auto"/>
            </w:tcBorders>
          </w:tcPr>
          <w:p w:rsidR="00BD313B" w:rsidRPr="001E3FA7" w:rsidDel="002D1218" w:rsidRDefault="00BD313B" w:rsidP="00BD313B">
            <w:pPr>
              <w:jc w:val="center"/>
              <w:rPr>
                <w:del w:id="352" w:author="Manager" w:date="2019-11-06T11:53:00Z"/>
                <w:rFonts w:ascii="Calibri" w:hAnsi="Calibri" w:cs="Arial"/>
              </w:rPr>
            </w:pPr>
          </w:p>
        </w:tc>
      </w:tr>
      <w:tr w:rsidR="00BD313B" w:rsidRPr="007F0D41" w:rsidDel="002D1218" w:rsidTr="000C4F29">
        <w:trPr>
          <w:del w:id="353" w:author="Manager" w:date="2019-11-06T11:53:00Z"/>
        </w:trPr>
        <w:tc>
          <w:tcPr>
            <w:tcW w:w="3823" w:type="dxa"/>
            <w:tcBorders>
              <w:top w:val="single" w:sz="4" w:space="0" w:color="auto"/>
              <w:bottom w:val="dotted" w:sz="4" w:space="0" w:color="auto"/>
            </w:tcBorders>
            <w:shd w:val="clear" w:color="auto" w:fill="DDD9C3"/>
          </w:tcPr>
          <w:p w:rsidR="00BD313B" w:rsidRPr="001E3FA7" w:rsidDel="002D1218" w:rsidRDefault="00BD313B" w:rsidP="00BD313B">
            <w:pPr>
              <w:rPr>
                <w:del w:id="354" w:author="Manager" w:date="2019-11-06T11:53:00Z"/>
                <w:rFonts w:ascii="Calibri" w:hAnsi="Calibri" w:cs="Arial"/>
              </w:rPr>
            </w:pPr>
            <w:del w:id="355" w:author="Manager" w:date="2019-11-06T11:53:00Z">
              <w:r w:rsidRPr="001E3FA7" w:rsidDel="002D1218">
                <w:rPr>
                  <w:rFonts w:ascii="Calibri" w:hAnsi="Calibri" w:cs="Arial"/>
                  <w:bCs/>
                </w:rPr>
                <w:delText>Bank Reconciliation</w:delText>
              </w:r>
              <w:r w:rsidRPr="001E3FA7" w:rsidDel="002D1218">
                <w:rPr>
                  <w:rFonts w:ascii="Calibri" w:hAnsi="Calibri" w:cs="Arial"/>
                </w:rPr>
                <w:delText xml:space="preserve">   </w:delText>
              </w:r>
            </w:del>
          </w:p>
        </w:tc>
        <w:tc>
          <w:tcPr>
            <w:tcW w:w="992" w:type="dxa"/>
            <w:tcBorders>
              <w:bottom w:val="dotted" w:sz="4" w:space="0" w:color="auto"/>
            </w:tcBorders>
            <w:shd w:val="clear" w:color="auto" w:fill="DDD9C3"/>
          </w:tcPr>
          <w:p w:rsidR="00BD313B" w:rsidRPr="001E3FA7" w:rsidDel="002D1218" w:rsidRDefault="00BD313B" w:rsidP="00BD313B">
            <w:pPr>
              <w:jc w:val="center"/>
              <w:rPr>
                <w:del w:id="356" w:author="Manager" w:date="2019-11-06T11:53:00Z"/>
                <w:rFonts w:ascii="Calibri" w:hAnsi="Calibri" w:cs="Arial"/>
              </w:rPr>
            </w:pPr>
          </w:p>
        </w:tc>
        <w:tc>
          <w:tcPr>
            <w:tcW w:w="1417" w:type="dxa"/>
            <w:tcBorders>
              <w:bottom w:val="dotted" w:sz="4" w:space="0" w:color="auto"/>
            </w:tcBorders>
            <w:shd w:val="clear" w:color="auto" w:fill="DDD9C3"/>
          </w:tcPr>
          <w:p w:rsidR="00BD313B" w:rsidRPr="001E3FA7" w:rsidDel="002D1218" w:rsidRDefault="00BD313B" w:rsidP="00BD313B">
            <w:pPr>
              <w:jc w:val="center"/>
              <w:rPr>
                <w:del w:id="357" w:author="Manager" w:date="2019-11-06T11:53:00Z"/>
                <w:rFonts w:ascii="Calibri" w:hAnsi="Calibri" w:cs="Arial"/>
              </w:rPr>
            </w:pPr>
          </w:p>
        </w:tc>
        <w:tc>
          <w:tcPr>
            <w:tcW w:w="1134" w:type="dxa"/>
            <w:tcBorders>
              <w:bottom w:val="dotted" w:sz="4" w:space="0" w:color="auto"/>
            </w:tcBorders>
            <w:shd w:val="clear" w:color="auto" w:fill="DDD9C3"/>
          </w:tcPr>
          <w:p w:rsidR="00BD313B" w:rsidRPr="001E3FA7" w:rsidDel="002D1218" w:rsidRDefault="00BD313B" w:rsidP="00BD313B">
            <w:pPr>
              <w:jc w:val="center"/>
              <w:rPr>
                <w:del w:id="358" w:author="Manager" w:date="2019-11-06T11:53:00Z"/>
                <w:rFonts w:ascii="Calibri" w:hAnsi="Calibri" w:cs="Arial"/>
              </w:rPr>
            </w:pPr>
          </w:p>
        </w:tc>
        <w:tc>
          <w:tcPr>
            <w:tcW w:w="1849" w:type="dxa"/>
            <w:tcBorders>
              <w:bottom w:val="dotted" w:sz="4" w:space="0" w:color="auto"/>
            </w:tcBorders>
            <w:shd w:val="clear" w:color="auto" w:fill="DDD9C3"/>
          </w:tcPr>
          <w:p w:rsidR="00BD313B" w:rsidRPr="001E3FA7" w:rsidDel="002D1218" w:rsidRDefault="00BD313B" w:rsidP="00BD313B">
            <w:pPr>
              <w:jc w:val="center"/>
              <w:rPr>
                <w:del w:id="359" w:author="Manager" w:date="2019-11-06T11:53:00Z"/>
                <w:rFonts w:ascii="Calibri" w:hAnsi="Calibri" w:cs="Arial"/>
              </w:rPr>
            </w:pPr>
          </w:p>
        </w:tc>
      </w:tr>
      <w:tr w:rsidR="00BD313B" w:rsidRPr="007F0D41" w:rsidDel="002D1218" w:rsidTr="000C4F29">
        <w:trPr>
          <w:del w:id="360"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rPr>
                <w:del w:id="361" w:author="Manager" w:date="2019-11-06T11:53:00Z"/>
                <w:rFonts w:ascii="Calibri" w:hAnsi="Calibri" w:cs="Arial"/>
              </w:rPr>
            </w:pPr>
            <w:del w:id="362" w:author="Manager" w:date="2019-11-06T11:53:00Z">
              <w:r w:rsidRPr="001E3FA7" w:rsidDel="002D1218">
                <w:rPr>
                  <w:rFonts w:ascii="Calibri" w:hAnsi="Calibri" w:cs="Arial"/>
                </w:rPr>
                <w:delText xml:space="preserve">   Preparation of statement</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363" w:author="Manager" w:date="2019-11-06T11:53:00Z"/>
                <w:rFonts w:ascii="Calibri" w:hAnsi="Calibri" w:cs="Arial"/>
              </w:rPr>
            </w:pPr>
            <w:del w:id="364" w:author="Manager" w:date="2019-11-06T11:53:00Z">
              <w:r w:rsidRPr="001E3FA7" w:rsidDel="002D1218">
                <w:rPr>
                  <w:rFonts w:ascii="Calibri" w:hAnsi="Calibri" w:cs="Arial"/>
                </w:rPr>
                <w:delText>√</w:delText>
              </w:r>
            </w:del>
          </w:p>
        </w:tc>
        <w:tc>
          <w:tcPr>
            <w:tcW w:w="1417" w:type="dxa"/>
            <w:tcBorders>
              <w:top w:val="dotted" w:sz="4" w:space="0" w:color="auto"/>
              <w:bottom w:val="dotted" w:sz="4" w:space="0" w:color="auto"/>
            </w:tcBorders>
          </w:tcPr>
          <w:p w:rsidR="00BD313B" w:rsidRPr="001E3FA7" w:rsidDel="002D1218" w:rsidRDefault="00BD313B" w:rsidP="00BD313B">
            <w:pPr>
              <w:jc w:val="center"/>
              <w:rPr>
                <w:del w:id="365" w:author="Manager" w:date="2019-11-06T11:53:00Z"/>
                <w:rFonts w:ascii="Calibri" w:hAnsi="Calibri" w:cs="Arial"/>
              </w:rPr>
            </w:pPr>
            <w:del w:id="366" w:author="Manager" w:date="2019-11-06T11:53:00Z">
              <w:r w:rsidRPr="001E3FA7" w:rsidDel="002D1218">
                <w:rPr>
                  <w:rFonts w:ascii="Calibri" w:hAnsi="Calibri" w:cs="Arial"/>
                </w:rPr>
                <w:delText>√ (back up)</w:delText>
              </w:r>
            </w:del>
          </w:p>
        </w:tc>
        <w:tc>
          <w:tcPr>
            <w:tcW w:w="1134" w:type="dxa"/>
            <w:tcBorders>
              <w:top w:val="dotted" w:sz="4" w:space="0" w:color="auto"/>
              <w:bottom w:val="dotted" w:sz="4" w:space="0" w:color="auto"/>
            </w:tcBorders>
          </w:tcPr>
          <w:p w:rsidR="00BD313B" w:rsidRPr="001E3FA7" w:rsidDel="002D1218" w:rsidRDefault="00BD313B" w:rsidP="00BD313B">
            <w:pPr>
              <w:jc w:val="center"/>
              <w:rPr>
                <w:del w:id="367" w:author="Manager" w:date="2019-11-06T11:53:00Z"/>
                <w:rFonts w:ascii="Calibri" w:hAnsi="Calibri" w:cs="Arial"/>
              </w:rPr>
            </w:pPr>
          </w:p>
        </w:tc>
        <w:tc>
          <w:tcPr>
            <w:tcW w:w="1849" w:type="dxa"/>
            <w:tcBorders>
              <w:top w:val="dotted" w:sz="4" w:space="0" w:color="auto"/>
              <w:bottom w:val="dotted" w:sz="4" w:space="0" w:color="auto"/>
            </w:tcBorders>
          </w:tcPr>
          <w:p w:rsidR="00BD313B" w:rsidRPr="001E3FA7" w:rsidDel="002D1218" w:rsidRDefault="00BD313B" w:rsidP="00BD313B">
            <w:pPr>
              <w:jc w:val="center"/>
              <w:rPr>
                <w:del w:id="368" w:author="Manager" w:date="2019-11-06T11:53:00Z"/>
                <w:rFonts w:ascii="Calibri" w:hAnsi="Calibri" w:cs="Arial"/>
              </w:rPr>
            </w:pPr>
          </w:p>
        </w:tc>
      </w:tr>
      <w:tr w:rsidR="00BD313B" w:rsidRPr="007F0D41" w:rsidDel="002D1218" w:rsidTr="000C4F29">
        <w:trPr>
          <w:del w:id="369" w:author="Manager" w:date="2019-11-06T11:53:00Z"/>
        </w:trPr>
        <w:tc>
          <w:tcPr>
            <w:tcW w:w="3823" w:type="dxa"/>
            <w:tcBorders>
              <w:top w:val="dotted" w:sz="4" w:space="0" w:color="auto"/>
              <w:bottom w:val="single" w:sz="4" w:space="0" w:color="auto"/>
            </w:tcBorders>
          </w:tcPr>
          <w:p w:rsidR="00BD313B" w:rsidRPr="001E3FA7" w:rsidDel="002D1218" w:rsidRDefault="00BD313B" w:rsidP="00BD313B">
            <w:pPr>
              <w:rPr>
                <w:del w:id="370" w:author="Manager" w:date="2019-11-06T11:53:00Z"/>
                <w:rFonts w:ascii="Calibri" w:hAnsi="Calibri" w:cs="Arial"/>
              </w:rPr>
            </w:pPr>
            <w:del w:id="371" w:author="Manager" w:date="2019-11-06T11:53:00Z">
              <w:r w:rsidRPr="001E3FA7" w:rsidDel="002D1218">
                <w:rPr>
                  <w:rFonts w:ascii="Calibri" w:hAnsi="Calibri" w:cs="Arial"/>
                </w:rPr>
                <w:delText xml:space="preserve">   Checked and Signed by one</w:delText>
              </w:r>
            </w:del>
          </w:p>
        </w:tc>
        <w:tc>
          <w:tcPr>
            <w:tcW w:w="992" w:type="dxa"/>
            <w:tcBorders>
              <w:top w:val="dotted" w:sz="4" w:space="0" w:color="auto"/>
            </w:tcBorders>
          </w:tcPr>
          <w:p w:rsidR="00BD313B" w:rsidRPr="001E3FA7" w:rsidDel="002D1218" w:rsidRDefault="00BD313B" w:rsidP="00BD313B">
            <w:pPr>
              <w:jc w:val="center"/>
              <w:rPr>
                <w:del w:id="372" w:author="Manager" w:date="2019-11-06T11:53:00Z"/>
                <w:rFonts w:ascii="Calibri" w:hAnsi="Calibri" w:cs="Arial"/>
              </w:rPr>
            </w:pPr>
          </w:p>
        </w:tc>
        <w:tc>
          <w:tcPr>
            <w:tcW w:w="1417" w:type="dxa"/>
            <w:tcBorders>
              <w:top w:val="dotted" w:sz="4" w:space="0" w:color="auto"/>
            </w:tcBorders>
          </w:tcPr>
          <w:p w:rsidR="00BD313B" w:rsidRPr="001E3FA7" w:rsidDel="002D1218" w:rsidRDefault="00BD313B" w:rsidP="00BD313B">
            <w:pPr>
              <w:jc w:val="center"/>
              <w:rPr>
                <w:del w:id="373" w:author="Manager" w:date="2019-11-06T11:53:00Z"/>
                <w:rFonts w:ascii="Calibri" w:hAnsi="Calibri" w:cs="Arial"/>
              </w:rPr>
            </w:pPr>
          </w:p>
        </w:tc>
        <w:tc>
          <w:tcPr>
            <w:tcW w:w="1134" w:type="dxa"/>
            <w:tcBorders>
              <w:top w:val="dotted" w:sz="4" w:space="0" w:color="auto"/>
            </w:tcBorders>
          </w:tcPr>
          <w:p w:rsidR="00BD313B" w:rsidRPr="001E3FA7" w:rsidDel="002D1218" w:rsidRDefault="00BD313B" w:rsidP="00BD313B">
            <w:pPr>
              <w:jc w:val="center"/>
              <w:rPr>
                <w:del w:id="374" w:author="Manager" w:date="2019-11-06T11:53:00Z"/>
                <w:rFonts w:ascii="Calibri" w:hAnsi="Calibri" w:cs="Arial"/>
              </w:rPr>
            </w:pPr>
            <w:del w:id="375" w:author="Manager" w:date="2019-11-06T11:53:00Z">
              <w:r w:rsidRPr="001E3FA7" w:rsidDel="002D1218">
                <w:rPr>
                  <w:rFonts w:ascii="Calibri" w:hAnsi="Calibri" w:cs="Arial"/>
                </w:rPr>
                <w:delText>√</w:delText>
              </w:r>
            </w:del>
          </w:p>
        </w:tc>
        <w:tc>
          <w:tcPr>
            <w:tcW w:w="1849" w:type="dxa"/>
            <w:tcBorders>
              <w:top w:val="dotted" w:sz="4" w:space="0" w:color="auto"/>
            </w:tcBorders>
          </w:tcPr>
          <w:p w:rsidR="00BD313B" w:rsidRPr="001E3FA7" w:rsidDel="002D1218" w:rsidRDefault="00BD313B" w:rsidP="00BD313B">
            <w:pPr>
              <w:jc w:val="center"/>
              <w:rPr>
                <w:del w:id="376" w:author="Manager" w:date="2019-11-06T11:53:00Z"/>
                <w:rFonts w:ascii="Calibri" w:hAnsi="Calibri" w:cs="Arial"/>
              </w:rPr>
            </w:pPr>
            <w:del w:id="377" w:author="Manager" w:date="2019-11-06T11:53:00Z">
              <w:r w:rsidRPr="001E3FA7" w:rsidDel="002D1218">
                <w:rPr>
                  <w:rFonts w:ascii="Calibri" w:hAnsi="Calibri" w:cs="Arial"/>
                </w:rPr>
                <w:delText>Treasurer</w:delText>
              </w:r>
            </w:del>
          </w:p>
        </w:tc>
      </w:tr>
      <w:tr w:rsidR="00BD313B" w:rsidRPr="007F0D41" w:rsidDel="002D1218" w:rsidTr="000C4F29">
        <w:trPr>
          <w:del w:id="378" w:author="Manager" w:date="2019-11-06T11:53:00Z"/>
        </w:trPr>
        <w:tc>
          <w:tcPr>
            <w:tcW w:w="3823" w:type="dxa"/>
            <w:tcBorders>
              <w:top w:val="single" w:sz="4" w:space="0" w:color="auto"/>
              <w:bottom w:val="single" w:sz="4" w:space="0" w:color="auto"/>
            </w:tcBorders>
            <w:shd w:val="clear" w:color="auto" w:fill="DDD9C3"/>
          </w:tcPr>
          <w:p w:rsidR="00BD313B" w:rsidRPr="001E3FA7" w:rsidDel="002D1218" w:rsidRDefault="00BD313B" w:rsidP="00BD313B">
            <w:pPr>
              <w:rPr>
                <w:del w:id="379" w:author="Manager" w:date="2019-11-06T11:53:00Z"/>
                <w:rFonts w:ascii="Calibri" w:hAnsi="Calibri" w:cs="Arial"/>
                <w:bCs/>
              </w:rPr>
            </w:pPr>
            <w:del w:id="380" w:author="Manager" w:date="2019-11-06T11:53:00Z">
              <w:r w:rsidRPr="001E3FA7" w:rsidDel="002D1218">
                <w:rPr>
                  <w:rFonts w:ascii="Calibri" w:hAnsi="Calibri" w:cs="Arial"/>
                  <w:bCs/>
                </w:rPr>
                <w:delText>Access to payroll software</w:delText>
              </w:r>
            </w:del>
          </w:p>
        </w:tc>
        <w:tc>
          <w:tcPr>
            <w:tcW w:w="992" w:type="dxa"/>
            <w:shd w:val="clear" w:color="auto" w:fill="DDD9C3"/>
          </w:tcPr>
          <w:p w:rsidR="00BD313B" w:rsidRPr="001E3FA7" w:rsidDel="002D1218" w:rsidRDefault="00BD313B" w:rsidP="00BD313B">
            <w:pPr>
              <w:jc w:val="center"/>
              <w:rPr>
                <w:del w:id="381" w:author="Manager" w:date="2019-11-06T11:53:00Z"/>
                <w:rFonts w:ascii="Calibri" w:hAnsi="Calibri" w:cs="Arial"/>
              </w:rPr>
            </w:pPr>
            <w:del w:id="382" w:author="Manager" w:date="2019-11-06T11:53:00Z">
              <w:r w:rsidRPr="001E3FA7" w:rsidDel="002D1218">
                <w:rPr>
                  <w:rFonts w:ascii="Calibri" w:hAnsi="Calibri" w:cs="Arial"/>
                </w:rPr>
                <w:delText>√</w:delText>
              </w:r>
            </w:del>
          </w:p>
        </w:tc>
        <w:tc>
          <w:tcPr>
            <w:tcW w:w="1417" w:type="dxa"/>
            <w:shd w:val="clear" w:color="auto" w:fill="DDD9C3"/>
          </w:tcPr>
          <w:p w:rsidR="00BD313B" w:rsidRPr="001E3FA7" w:rsidDel="002D1218" w:rsidRDefault="00BD313B" w:rsidP="00BD313B">
            <w:pPr>
              <w:jc w:val="center"/>
              <w:rPr>
                <w:del w:id="383" w:author="Manager" w:date="2019-11-06T11:53:00Z"/>
                <w:rFonts w:ascii="Calibri" w:hAnsi="Calibri" w:cs="Arial"/>
              </w:rPr>
            </w:pPr>
            <w:del w:id="384" w:author="Manager" w:date="2019-11-06T11:53:00Z">
              <w:r w:rsidRPr="001E3FA7" w:rsidDel="002D1218">
                <w:rPr>
                  <w:rFonts w:ascii="Calibri" w:hAnsi="Calibri" w:cs="Arial"/>
                </w:rPr>
                <w:delText>√</w:delText>
              </w:r>
            </w:del>
          </w:p>
        </w:tc>
        <w:tc>
          <w:tcPr>
            <w:tcW w:w="1134" w:type="dxa"/>
            <w:shd w:val="clear" w:color="auto" w:fill="DDD9C3"/>
          </w:tcPr>
          <w:p w:rsidR="00BD313B" w:rsidRPr="001E3FA7" w:rsidDel="002D1218" w:rsidRDefault="00BD313B" w:rsidP="00BD313B">
            <w:pPr>
              <w:jc w:val="center"/>
              <w:rPr>
                <w:del w:id="385" w:author="Manager" w:date="2019-11-06T11:53:00Z"/>
                <w:rFonts w:ascii="Calibri" w:hAnsi="Calibri" w:cs="Arial"/>
              </w:rPr>
            </w:pPr>
          </w:p>
        </w:tc>
        <w:tc>
          <w:tcPr>
            <w:tcW w:w="1849" w:type="dxa"/>
            <w:shd w:val="clear" w:color="auto" w:fill="DDD9C3"/>
          </w:tcPr>
          <w:p w:rsidR="00BD313B" w:rsidRPr="001E3FA7" w:rsidDel="002D1218" w:rsidRDefault="00BD313B" w:rsidP="00BD313B">
            <w:pPr>
              <w:jc w:val="center"/>
              <w:rPr>
                <w:del w:id="386" w:author="Manager" w:date="2019-11-06T11:53:00Z"/>
                <w:rFonts w:ascii="Calibri" w:hAnsi="Calibri" w:cs="Arial"/>
              </w:rPr>
            </w:pPr>
          </w:p>
        </w:tc>
      </w:tr>
      <w:tr w:rsidR="00BD313B" w:rsidRPr="007F0D41" w:rsidDel="002D1218" w:rsidTr="000C4F29">
        <w:trPr>
          <w:trHeight w:val="255"/>
          <w:del w:id="387" w:author="Manager" w:date="2019-11-06T11:53:00Z"/>
        </w:trPr>
        <w:tc>
          <w:tcPr>
            <w:tcW w:w="3823" w:type="dxa"/>
            <w:tcBorders>
              <w:top w:val="single" w:sz="4" w:space="0" w:color="auto"/>
              <w:bottom w:val="dotted" w:sz="4" w:space="0" w:color="auto"/>
            </w:tcBorders>
            <w:shd w:val="clear" w:color="auto" w:fill="DDD9C3"/>
          </w:tcPr>
          <w:p w:rsidR="00BD313B" w:rsidRPr="001E3FA7" w:rsidDel="002D1218" w:rsidRDefault="00BD313B" w:rsidP="00BD313B">
            <w:pPr>
              <w:rPr>
                <w:del w:id="388" w:author="Manager" w:date="2019-11-06T11:53:00Z"/>
                <w:rFonts w:ascii="Calibri" w:hAnsi="Calibri" w:cs="Arial"/>
              </w:rPr>
            </w:pPr>
            <w:del w:id="389" w:author="Manager" w:date="2019-11-06T11:53:00Z">
              <w:r w:rsidRPr="001E3FA7" w:rsidDel="002D1218">
                <w:rPr>
                  <w:rFonts w:ascii="Calibri" w:hAnsi="Calibri" w:cs="Arial"/>
                  <w:bCs/>
                </w:rPr>
                <w:delText>Payroll transactions</w:delText>
              </w:r>
            </w:del>
          </w:p>
        </w:tc>
        <w:tc>
          <w:tcPr>
            <w:tcW w:w="992" w:type="dxa"/>
            <w:tcBorders>
              <w:bottom w:val="dotted" w:sz="4" w:space="0" w:color="auto"/>
            </w:tcBorders>
            <w:shd w:val="clear" w:color="auto" w:fill="DDD9C3"/>
          </w:tcPr>
          <w:p w:rsidR="00BD313B" w:rsidRPr="001E3FA7" w:rsidDel="002D1218" w:rsidRDefault="00BD313B" w:rsidP="00BD313B">
            <w:pPr>
              <w:jc w:val="center"/>
              <w:rPr>
                <w:del w:id="390" w:author="Manager" w:date="2019-11-06T11:53:00Z"/>
                <w:rFonts w:ascii="Calibri" w:hAnsi="Calibri" w:cs="Arial"/>
              </w:rPr>
            </w:pPr>
          </w:p>
        </w:tc>
        <w:tc>
          <w:tcPr>
            <w:tcW w:w="1417" w:type="dxa"/>
            <w:tcBorders>
              <w:bottom w:val="dotted" w:sz="4" w:space="0" w:color="auto"/>
            </w:tcBorders>
            <w:shd w:val="clear" w:color="auto" w:fill="DDD9C3"/>
          </w:tcPr>
          <w:p w:rsidR="00BD313B" w:rsidRPr="001E3FA7" w:rsidDel="002D1218" w:rsidRDefault="00BD313B" w:rsidP="00BD313B">
            <w:pPr>
              <w:jc w:val="center"/>
              <w:rPr>
                <w:del w:id="391" w:author="Manager" w:date="2019-11-06T11:53:00Z"/>
                <w:rFonts w:ascii="Calibri" w:hAnsi="Calibri" w:cs="Arial"/>
              </w:rPr>
            </w:pPr>
          </w:p>
        </w:tc>
        <w:tc>
          <w:tcPr>
            <w:tcW w:w="1134" w:type="dxa"/>
            <w:tcBorders>
              <w:bottom w:val="dotted" w:sz="4" w:space="0" w:color="auto"/>
            </w:tcBorders>
            <w:shd w:val="clear" w:color="auto" w:fill="DDD9C3"/>
          </w:tcPr>
          <w:p w:rsidR="00BD313B" w:rsidRPr="001E3FA7" w:rsidDel="002D1218" w:rsidRDefault="00BD313B" w:rsidP="00BD313B">
            <w:pPr>
              <w:jc w:val="center"/>
              <w:rPr>
                <w:del w:id="392" w:author="Manager" w:date="2019-11-06T11:53:00Z"/>
                <w:rFonts w:ascii="Calibri" w:hAnsi="Calibri" w:cs="Arial"/>
              </w:rPr>
            </w:pPr>
          </w:p>
        </w:tc>
        <w:tc>
          <w:tcPr>
            <w:tcW w:w="1849" w:type="dxa"/>
            <w:tcBorders>
              <w:bottom w:val="dotted" w:sz="4" w:space="0" w:color="auto"/>
            </w:tcBorders>
            <w:shd w:val="clear" w:color="auto" w:fill="DDD9C3"/>
          </w:tcPr>
          <w:p w:rsidR="00BD313B" w:rsidRPr="001E3FA7" w:rsidDel="002D1218" w:rsidRDefault="00BD313B" w:rsidP="00BD313B">
            <w:pPr>
              <w:jc w:val="center"/>
              <w:rPr>
                <w:del w:id="393" w:author="Manager" w:date="2019-11-06T11:53:00Z"/>
                <w:rFonts w:ascii="Calibri" w:hAnsi="Calibri" w:cs="Arial"/>
              </w:rPr>
            </w:pPr>
          </w:p>
        </w:tc>
      </w:tr>
      <w:tr w:rsidR="00BD313B" w:rsidRPr="007F0D41" w:rsidDel="002D1218" w:rsidTr="000C4F29">
        <w:trPr>
          <w:trHeight w:val="645"/>
          <w:del w:id="394"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ind w:left="176" w:hanging="176"/>
              <w:rPr>
                <w:del w:id="395" w:author="Manager" w:date="2019-11-06T11:53:00Z"/>
                <w:rFonts w:ascii="Calibri" w:hAnsi="Calibri" w:cs="Arial"/>
                <w:bCs/>
              </w:rPr>
            </w:pPr>
            <w:del w:id="396" w:author="Manager" w:date="2019-11-06T11:53:00Z">
              <w:r w:rsidRPr="001E3FA7" w:rsidDel="002D1218">
                <w:rPr>
                  <w:rFonts w:ascii="Calibri" w:hAnsi="Calibri" w:cs="Arial"/>
                </w:rPr>
                <w:delText>Hours claimed additional to contracted hours to be authorised</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397" w:author="Manager" w:date="2019-11-06T11:53:00Z"/>
                <w:rFonts w:ascii="Calibri" w:hAnsi="Calibri" w:cs="Arial"/>
              </w:rPr>
            </w:pPr>
          </w:p>
        </w:tc>
        <w:tc>
          <w:tcPr>
            <w:tcW w:w="1417" w:type="dxa"/>
            <w:tcBorders>
              <w:top w:val="dotted" w:sz="4" w:space="0" w:color="auto"/>
              <w:bottom w:val="dotted" w:sz="4" w:space="0" w:color="auto"/>
            </w:tcBorders>
          </w:tcPr>
          <w:p w:rsidR="00BD313B" w:rsidRPr="001E3FA7" w:rsidDel="002D1218" w:rsidRDefault="00BD313B" w:rsidP="00BD313B">
            <w:pPr>
              <w:jc w:val="center"/>
              <w:rPr>
                <w:del w:id="398" w:author="Manager" w:date="2019-11-06T11:53:00Z"/>
                <w:rFonts w:ascii="Calibri" w:hAnsi="Calibri" w:cs="Arial"/>
              </w:rPr>
            </w:pPr>
          </w:p>
        </w:tc>
        <w:tc>
          <w:tcPr>
            <w:tcW w:w="1134" w:type="dxa"/>
            <w:tcBorders>
              <w:top w:val="dotted" w:sz="4" w:space="0" w:color="auto"/>
              <w:bottom w:val="dotted" w:sz="4" w:space="0" w:color="auto"/>
            </w:tcBorders>
          </w:tcPr>
          <w:p w:rsidR="00BD313B" w:rsidRPr="001E3FA7" w:rsidDel="002D1218" w:rsidRDefault="00BD313B" w:rsidP="00BD313B">
            <w:pPr>
              <w:jc w:val="center"/>
              <w:rPr>
                <w:del w:id="399" w:author="Manager" w:date="2019-11-06T11:53:00Z"/>
                <w:rFonts w:ascii="Calibri" w:hAnsi="Calibri" w:cs="Arial"/>
              </w:rPr>
            </w:pPr>
          </w:p>
        </w:tc>
        <w:tc>
          <w:tcPr>
            <w:tcW w:w="1849" w:type="dxa"/>
            <w:tcBorders>
              <w:top w:val="dotted" w:sz="4" w:space="0" w:color="auto"/>
              <w:bottom w:val="dotted" w:sz="4" w:space="0" w:color="auto"/>
            </w:tcBorders>
            <w:shd w:val="clear" w:color="auto" w:fill="auto"/>
          </w:tcPr>
          <w:p w:rsidR="00BD313B" w:rsidRPr="001E3FA7" w:rsidDel="002D1218" w:rsidRDefault="00BD313B" w:rsidP="00BD313B">
            <w:pPr>
              <w:jc w:val="center"/>
              <w:rPr>
                <w:del w:id="400" w:author="Manager" w:date="2019-11-06T11:53:00Z"/>
                <w:rFonts w:ascii="Calibri" w:hAnsi="Calibri" w:cs="Arial"/>
              </w:rPr>
            </w:pPr>
            <w:del w:id="401" w:author="Manager" w:date="2019-11-06T11:53:00Z">
              <w:r w:rsidRPr="001E3FA7" w:rsidDel="002D1218">
                <w:rPr>
                  <w:rFonts w:ascii="Calibri" w:hAnsi="Calibri" w:cs="Arial"/>
                </w:rPr>
                <w:delText>Manager.</w:delText>
              </w:r>
            </w:del>
          </w:p>
        </w:tc>
      </w:tr>
      <w:tr w:rsidR="00BD313B" w:rsidRPr="007F0D41" w:rsidDel="002D1218" w:rsidTr="000C4F29">
        <w:trPr>
          <w:trHeight w:val="361"/>
          <w:del w:id="402"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ind w:left="176" w:hanging="176"/>
              <w:rPr>
                <w:del w:id="403" w:author="Manager" w:date="2019-11-06T11:53:00Z"/>
                <w:rFonts w:ascii="Calibri" w:hAnsi="Calibri" w:cs="Arial"/>
                <w:bCs/>
              </w:rPr>
            </w:pPr>
            <w:del w:id="404" w:author="Manager" w:date="2019-11-06T11:53:00Z">
              <w:r w:rsidRPr="001E3FA7" w:rsidDel="002D1218">
                <w:rPr>
                  <w:rFonts w:ascii="Calibri" w:hAnsi="Calibri" w:cs="Arial"/>
                </w:rPr>
                <w:delText xml:space="preserve"> Preparation of Excel spreadsheet and entry into QB. </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405" w:author="Manager" w:date="2019-11-06T11:53:00Z"/>
                <w:rFonts w:ascii="Calibri" w:hAnsi="Calibri" w:cs="Arial"/>
              </w:rPr>
            </w:pPr>
            <w:del w:id="406" w:author="Manager" w:date="2019-11-06T11:53:00Z">
              <w:r w:rsidRPr="001E3FA7" w:rsidDel="002D1218">
                <w:rPr>
                  <w:rFonts w:ascii="Calibri" w:hAnsi="Calibri" w:cs="Arial"/>
                </w:rPr>
                <w:delText>√</w:delText>
              </w:r>
            </w:del>
          </w:p>
        </w:tc>
        <w:tc>
          <w:tcPr>
            <w:tcW w:w="1417" w:type="dxa"/>
            <w:tcBorders>
              <w:top w:val="dotted" w:sz="4" w:space="0" w:color="auto"/>
              <w:bottom w:val="dotted" w:sz="4" w:space="0" w:color="auto"/>
            </w:tcBorders>
          </w:tcPr>
          <w:p w:rsidR="00BD313B" w:rsidRPr="001E3FA7" w:rsidDel="002D1218" w:rsidRDefault="00BD313B" w:rsidP="00BD313B">
            <w:pPr>
              <w:jc w:val="center"/>
              <w:rPr>
                <w:del w:id="407" w:author="Manager" w:date="2019-11-06T11:53:00Z"/>
                <w:rFonts w:ascii="Calibri" w:hAnsi="Calibri" w:cs="Arial"/>
              </w:rPr>
            </w:pPr>
            <w:del w:id="408" w:author="Manager" w:date="2019-11-06T11:53:00Z">
              <w:r w:rsidRPr="001E3FA7" w:rsidDel="002D1218">
                <w:rPr>
                  <w:rFonts w:ascii="Calibri" w:hAnsi="Calibri" w:cs="Arial"/>
                </w:rPr>
                <w:delText>√ (back up)</w:delText>
              </w:r>
            </w:del>
          </w:p>
        </w:tc>
        <w:tc>
          <w:tcPr>
            <w:tcW w:w="1134" w:type="dxa"/>
            <w:tcBorders>
              <w:top w:val="dotted" w:sz="4" w:space="0" w:color="auto"/>
              <w:bottom w:val="dotted" w:sz="4" w:space="0" w:color="auto"/>
            </w:tcBorders>
          </w:tcPr>
          <w:p w:rsidR="00BD313B" w:rsidRPr="001E3FA7" w:rsidDel="002D1218" w:rsidRDefault="00BD313B" w:rsidP="00BD313B">
            <w:pPr>
              <w:jc w:val="center"/>
              <w:rPr>
                <w:del w:id="409" w:author="Manager" w:date="2019-11-06T11:53:00Z"/>
                <w:rFonts w:ascii="Calibri" w:hAnsi="Calibri" w:cs="Arial"/>
              </w:rPr>
            </w:pPr>
          </w:p>
        </w:tc>
        <w:tc>
          <w:tcPr>
            <w:tcW w:w="1849" w:type="dxa"/>
            <w:tcBorders>
              <w:top w:val="dotted" w:sz="4" w:space="0" w:color="auto"/>
              <w:bottom w:val="dotted" w:sz="4" w:space="0" w:color="auto"/>
            </w:tcBorders>
          </w:tcPr>
          <w:p w:rsidR="00BD313B" w:rsidRPr="001E3FA7" w:rsidDel="002D1218" w:rsidRDefault="00BD313B" w:rsidP="00BD313B">
            <w:pPr>
              <w:jc w:val="center"/>
              <w:rPr>
                <w:del w:id="410" w:author="Manager" w:date="2019-11-06T11:53:00Z"/>
                <w:rFonts w:ascii="Calibri" w:hAnsi="Calibri" w:cs="Arial"/>
              </w:rPr>
            </w:pPr>
          </w:p>
        </w:tc>
      </w:tr>
      <w:tr w:rsidR="00BD313B" w:rsidRPr="007F0D41" w:rsidDel="002D1218" w:rsidTr="000C4F29">
        <w:trPr>
          <w:trHeight w:val="397"/>
          <w:del w:id="411" w:author="Manager" w:date="2019-11-06T11:53:00Z"/>
        </w:trPr>
        <w:tc>
          <w:tcPr>
            <w:tcW w:w="3823" w:type="dxa"/>
            <w:tcBorders>
              <w:top w:val="dotted" w:sz="4" w:space="0" w:color="auto"/>
              <w:bottom w:val="single" w:sz="4" w:space="0" w:color="auto"/>
            </w:tcBorders>
          </w:tcPr>
          <w:p w:rsidR="00BD313B" w:rsidRPr="001E3FA7" w:rsidDel="002D1218" w:rsidRDefault="00BD313B" w:rsidP="00BD313B">
            <w:pPr>
              <w:rPr>
                <w:del w:id="412" w:author="Manager" w:date="2019-11-06T11:53:00Z"/>
                <w:rFonts w:ascii="Calibri" w:hAnsi="Calibri" w:cs="Arial"/>
              </w:rPr>
            </w:pPr>
            <w:del w:id="413" w:author="Manager" w:date="2019-11-06T11:53:00Z">
              <w:r w:rsidRPr="001E3FA7" w:rsidDel="002D1218">
                <w:rPr>
                  <w:rFonts w:ascii="Calibri" w:hAnsi="Calibri" w:cs="Arial"/>
                </w:rPr>
                <w:delText>Check spreadsheet and authorization of payment before sending to CUSCAL for payment</w:delText>
              </w:r>
            </w:del>
          </w:p>
        </w:tc>
        <w:tc>
          <w:tcPr>
            <w:tcW w:w="992" w:type="dxa"/>
            <w:tcBorders>
              <w:top w:val="dotted" w:sz="4" w:space="0" w:color="auto"/>
              <w:bottom w:val="single" w:sz="4" w:space="0" w:color="auto"/>
            </w:tcBorders>
          </w:tcPr>
          <w:p w:rsidR="00BD313B" w:rsidRPr="001E3FA7" w:rsidDel="002D1218" w:rsidRDefault="00BD313B" w:rsidP="00BD313B">
            <w:pPr>
              <w:jc w:val="center"/>
              <w:rPr>
                <w:del w:id="414" w:author="Manager" w:date="2019-11-06T11:53:00Z"/>
                <w:rFonts w:ascii="Calibri" w:hAnsi="Calibri" w:cs="Arial"/>
              </w:rPr>
            </w:pPr>
          </w:p>
        </w:tc>
        <w:tc>
          <w:tcPr>
            <w:tcW w:w="1417" w:type="dxa"/>
            <w:tcBorders>
              <w:top w:val="dotted" w:sz="4" w:space="0" w:color="auto"/>
              <w:bottom w:val="single" w:sz="4" w:space="0" w:color="auto"/>
            </w:tcBorders>
          </w:tcPr>
          <w:p w:rsidR="00BD313B" w:rsidRPr="001E3FA7" w:rsidDel="002D1218" w:rsidRDefault="00BD313B" w:rsidP="00BD313B">
            <w:pPr>
              <w:jc w:val="center"/>
              <w:rPr>
                <w:del w:id="415" w:author="Manager" w:date="2019-11-06T11:53:00Z"/>
                <w:rFonts w:ascii="Calibri" w:hAnsi="Calibri" w:cs="Arial"/>
              </w:rPr>
            </w:pPr>
          </w:p>
        </w:tc>
        <w:tc>
          <w:tcPr>
            <w:tcW w:w="1134" w:type="dxa"/>
            <w:tcBorders>
              <w:top w:val="dotted" w:sz="4" w:space="0" w:color="auto"/>
              <w:bottom w:val="single" w:sz="4" w:space="0" w:color="auto"/>
            </w:tcBorders>
          </w:tcPr>
          <w:p w:rsidR="00BD313B" w:rsidRPr="001E3FA7" w:rsidDel="002D1218" w:rsidRDefault="00BD313B" w:rsidP="00BD313B">
            <w:pPr>
              <w:jc w:val="center"/>
              <w:rPr>
                <w:del w:id="416" w:author="Manager" w:date="2019-11-06T11:53:00Z"/>
                <w:rFonts w:ascii="Calibri" w:hAnsi="Calibri" w:cs="Arial"/>
              </w:rPr>
            </w:pPr>
            <w:del w:id="417" w:author="Manager" w:date="2019-11-06T11:53:00Z">
              <w:r w:rsidRPr="001E3FA7" w:rsidDel="002D1218">
                <w:rPr>
                  <w:rFonts w:ascii="Calibri" w:hAnsi="Calibri" w:cs="Arial"/>
                </w:rPr>
                <w:delText>√</w:delText>
              </w:r>
            </w:del>
          </w:p>
        </w:tc>
        <w:tc>
          <w:tcPr>
            <w:tcW w:w="1849" w:type="dxa"/>
            <w:tcBorders>
              <w:top w:val="dotted" w:sz="4" w:space="0" w:color="auto"/>
              <w:bottom w:val="single" w:sz="4" w:space="0" w:color="auto"/>
            </w:tcBorders>
          </w:tcPr>
          <w:p w:rsidR="00BD313B" w:rsidRPr="001E3FA7" w:rsidDel="002D1218" w:rsidRDefault="00BD313B" w:rsidP="00BD313B">
            <w:pPr>
              <w:jc w:val="center"/>
              <w:rPr>
                <w:del w:id="418" w:author="Manager" w:date="2019-11-06T11:53:00Z"/>
                <w:rFonts w:ascii="Calibri" w:hAnsi="Calibri" w:cs="Arial"/>
              </w:rPr>
            </w:pPr>
          </w:p>
        </w:tc>
      </w:tr>
      <w:tr w:rsidR="00BD313B" w:rsidRPr="007F0D41" w:rsidDel="002D1218" w:rsidTr="000C4F29">
        <w:trPr>
          <w:trHeight w:val="397"/>
          <w:del w:id="419" w:author="Manager" w:date="2019-11-06T11:53:00Z"/>
        </w:trPr>
        <w:tc>
          <w:tcPr>
            <w:tcW w:w="3823" w:type="dxa"/>
            <w:tcBorders>
              <w:top w:val="dotted" w:sz="4" w:space="0" w:color="auto"/>
              <w:bottom w:val="single" w:sz="4" w:space="0" w:color="auto"/>
            </w:tcBorders>
          </w:tcPr>
          <w:p w:rsidR="00BD313B" w:rsidRPr="001E3FA7" w:rsidDel="002D1218" w:rsidRDefault="00BD313B" w:rsidP="00BD313B">
            <w:pPr>
              <w:rPr>
                <w:del w:id="420" w:author="Manager" w:date="2019-11-06T11:53:00Z"/>
                <w:rFonts w:ascii="Calibri" w:hAnsi="Calibri" w:cs="Arial"/>
              </w:rPr>
            </w:pPr>
            <w:del w:id="421" w:author="Manager" w:date="2019-11-06T11:53:00Z">
              <w:r w:rsidRPr="001E3FA7" w:rsidDel="002D1218">
                <w:rPr>
                  <w:rFonts w:ascii="Calibri" w:hAnsi="Calibri" w:cs="Arial"/>
                  <w:bCs/>
                </w:rPr>
                <w:delText>Authorization of EFT’s via CUSCAL</w:delText>
              </w:r>
            </w:del>
          </w:p>
        </w:tc>
        <w:tc>
          <w:tcPr>
            <w:tcW w:w="992" w:type="dxa"/>
            <w:tcBorders>
              <w:top w:val="dotted" w:sz="4" w:space="0" w:color="auto"/>
              <w:bottom w:val="single" w:sz="4" w:space="0" w:color="auto"/>
            </w:tcBorders>
          </w:tcPr>
          <w:p w:rsidR="00BD313B" w:rsidRPr="001E3FA7" w:rsidDel="002D1218" w:rsidRDefault="00BD313B" w:rsidP="00BD313B">
            <w:pPr>
              <w:jc w:val="center"/>
              <w:rPr>
                <w:del w:id="422" w:author="Manager" w:date="2019-11-06T11:53:00Z"/>
                <w:rFonts w:ascii="Calibri" w:hAnsi="Calibri" w:cs="Arial"/>
              </w:rPr>
            </w:pPr>
          </w:p>
        </w:tc>
        <w:tc>
          <w:tcPr>
            <w:tcW w:w="1417" w:type="dxa"/>
            <w:tcBorders>
              <w:top w:val="dotted" w:sz="4" w:space="0" w:color="auto"/>
              <w:bottom w:val="single" w:sz="4" w:space="0" w:color="auto"/>
            </w:tcBorders>
          </w:tcPr>
          <w:p w:rsidR="00BD313B" w:rsidRPr="001E3FA7" w:rsidDel="002D1218" w:rsidRDefault="00BD313B" w:rsidP="00BD313B">
            <w:pPr>
              <w:jc w:val="center"/>
              <w:rPr>
                <w:del w:id="423" w:author="Manager" w:date="2019-11-06T11:53:00Z"/>
                <w:rFonts w:ascii="Calibri" w:hAnsi="Calibri" w:cs="Arial"/>
              </w:rPr>
            </w:pPr>
          </w:p>
        </w:tc>
        <w:tc>
          <w:tcPr>
            <w:tcW w:w="1134" w:type="dxa"/>
            <w:tcBorders>
              <w:top w:val="dotted" w:sz="4" w:space="0" w:color="auto"/>
              <w:bottom w:val="single" w:sz="4" w:space="0" w:color="auto"/>
            </w:tcBorders>
          </w:tcPr>
          <w:p w:rsidR="00BD313B" w:rsidRPr="001E3FA7" w:rsidDel="002D1218" w:rsidRDefault="00BD313B" w:rsidP="00BD313B">
            <w:pPr>
              <w:jc w:val="center"/>
              <w:rPr>
                <w:del w:id="424" w:author="Manager" w:date="2019-11-06T11:53:00Z"/>
                <w:rFonts w:ascii="Calibri" w:hAnsi="Calibri" w:cs="Arial"/>
              </w:rPr>
            </w:pPr>
            <w:del w:id="425" w:author="Manager" w:date="2019-11-06T11:53:00Z">
              <w:r w:rsidRPr="001E3FA7" w:rsidDel="002D1218">
                <w:rPr>
                  <w:rFonts w:ascii="Calibri" w:hAnsi="Calibri" w:cs="Arial"/>
                </w:rPr>
                <w:delText>√</w:delText>
              </w:r>
            </w:del>
          </w:p>
        </w:tc>
        <w:tc>
          <w:tcPr>
            <w:tcW w:w="1849" w:type="dxa"/>
            <w:tcBorders>
              <w:top w:val="dotted" w:sz="4" w:space="0" w:color="auto"/>
              <w:bottom w:val="single" w:sz="4" w:space="0" w:color="auto"/>
            </w:tcBorders>
          </w:tcPr>
          <w:p w:rsidR="00BD313B" w:rsidRPr="001E3FA7" w:rsidDel="002D1218" w:rsidRDefault="00BD313B" w:rsidP="00BD313B">
            <w:pPr>
              <w:jc w:val="center"/>
              <w:rPr>
                <w:del w:id="426" w:author="Manager" w:date="2019-11-06T11:53:00Z"/>
                <w:rFonts w:ascii="Calibri" w:hAnsi="Calibri" w:cs="Arial"/>
              </w:rPr>
            </w:pPr>
          </w:p>
        </w:tc>
      </w:tr>
      <w:tr w:rsidR="00BD313B" w:rsidRPr="007F0D41" w:rsidDel="002D1218" w:rsidTr="000C4F29">
        <w:trPr>
          <w:trHeight w:val="319"/>
          <w:del w:id="427" w:author="Manager" w:date="2019-11-06T11:53:00Z"/>
        </w:trPr>
        <w:tc>
          <w:tcPr>
            <w:tcW w:w="3823" w:type="dxa"/>
            <w:tcBorders>
              <w:top w:val="single" w:sz="4" w:space="0" w:color="auto"/>
              <w:bottom w:val="dotted" w:sz="4" w:space="0" w:color="auto"/>
            </w:tcBorders>
            <w:shd w:val="clear" w:color="auto" w:fill="DDD9C3"/>
          </w:tcPr>
          <w:p w:rsidR="00BD313B" w:rsidRPr="001E3FA7" w:rsidDel="002D1218" w:rsidRDefault="00BD313B" w:rsidP="00BD313B">
            <w:pPr>
              <w:rPr>
                <w:del w:id="428" w:author="Manager" w:date="2019-11-06T11:53:00Z"/>
                <w:rFonts w:ascii="Calibri" w:hAnsi="Calibri" w:cs="Arial"/>
                <w:bCs/>
              </w:rPr>
            </w:pPr>
          </w:p>
          <w:p w:rsidR="00BD313B" w:rsidRPr="001E3FA7" w:rsidDel="002D1218" w:rsidRDefault="00BD313B" w:rsidP="00BD313B">
            <w:pPr>
              <w:rPr>
                <w:del w:id="429" w:author="Manager" w:date="2019-11-06T11:53:00Z"/>
                <w:rFonts w:ascii="Calibri" w:hAnsi="Calibri" w:cs="Arial"/>
              </w:rPr>
            </w:pPr>
            <w:del w:id="430" w:author="Manager" w:date="2019-11-06T11:53:00Z">
              <w:r w:rsidRPr="001E3FA7" w:rsidDel="002D1218">
                <w:rPr>
                  <w:rFonts w:ascii="Calibri" w:hAnsi="Calibri" w:cs="Arial"/>
                  <w:bCs/>
                </w:rPr>
                <w:delText>Raising Sales invoices</w:delText>
              </w:r>
            </w:del>
          </w:p>
        </w:tc>
        <w:tc>
          <w:tcPr>
            <w:tcW w:w="992" w:type="dxa"/>
            <w:tcBorders>
              <w:top w:val="single" w:sz="4" w:space="0" w:color="auto"/>
              <w:bottom w:val="dotted" w:sz="4" w:space="0" w:color="auto"/>
            </w:tcBorders>
            <w:shd w:val="clear" w:color="auto" w:fill="DDD9C3"/>
          </w:tcPr>
          <w:p w:rsidR="00BD313B" w:rsidRPr="001E3FA7" w:rsidDel="002D1218" w:rsidRDefault="00BD313B" w:rsidP="00BD313B">
            <w:pPr>
              <w:jc w:val="center"/>
              <w:rPr>
                <w:del w:id="431" w:author="Manager" w:date="2019-11-06T11:53:00Z"/>
                <w:rFonts w:ascii="Calibri" w:hAnsi="Calibri" w:cs="Arial"/>
              </w:rPr>
            </w:pPr>
          </w:p>
        </w:tc>
        <w:tc>
          <w:tcPr>
            <w:tcW w:w="1417" w:type="dxa"/>
            <w:tcBorders>
              <w:top w:val="single" w:sz="4" w:space="0" w:color="auto"/>
              <w:bottom w:val="dotted" w:sz="4" w:space="0" w:color="auto"/>
            </w:tcBorders>
            <w:shd w:val="clear" w:color="auto" w:fill="DDD9C3"/>
          </w:tcPr>
          <w:p w:rsidR="00BD313B" w:rsidRPr="001E3FA7" w:rsidDel="002D1218" w:rsidRDefault="00BD313B" w:rsidP="00BD313B">
            <w:pPr>
              <w:jc w:val="center"/>
              <w:rPr>
                <w:del w:id="432" w:author="Manager" w:date="2019-11-06T11:53:00Z"/>
                <w:rFonts w:ascii="Calibri" w:hAnsi="Calibri" w:cs="Arial"/>
              </w:rPr>
            </w:pPr>
          </w:p>
        </w:tc>
        <w:tc>
          <w:tcPr>
            <w:tcW w:w="1134" w:type="dxa"/>
            <w:tcBorders>
              <w:top w:val="single" w:sz="4" w:space="0" w:color="auto"/>
              <w:bottom w:val="dotted" w:sz="4" w:space="0" w:color="auto"/>
            </w:tcBorders>
            <w:shd w:val="clear" w:color="auto" w:fill="DDD9C3"/>
          </w:tcPr>
          <w:p w:rsidR="00BD313B" w:rsidRPr="001E3FA7" w:rsidDel="002D1218" w:rsidRDefault="00BD313B" w:rsidP="00BD313B">
            <w:pPr>
              <w:jc w:val="center"/>
              <w:rPr>
                <w:del w:id="433" w:author="Manager" w:date="2019-11-06T11:53:00Z"/>
                <w:rFonts w:ascii="Calibri" w:hAnsi="Calibri" w:cs="Arial"/>
              </w:rPr>
            </w:pPr>
          </w:p>
        </w:tc>
        <w:tc>
          <w:tcPr>
            <w:tcW w:w="1849" w:type="dxa"/>
            <w:tcBorders>
              <w:top w:val="single" w:sz="4" w:space="0" w:color="auto"/>
              <w:bottom w:val="dotted" w:sz="4" w:space="0" w:color="auto"/>
            </w:tcBorders>
            <w:shd w:val="clear" w:color="auto" w:fill="DDD9C3"/>
          </w:tcPr>
          <w:p w:rsidR="00BD313B" w:rsidRPr="001E3FA7" w:rsidDel="002D1218" w:rsidRDefault="00BD313B" w:rsidP="00BD313B">
            <w:pPr>
              <w:jc w:val="center"/>
              <w:rPr>
                <w:del w:id="434" w:author="Manager" w:date="2019-11-06T11:53:00Z"/>
                <w:rFonts w:ascii="Calibri" w:hAnsi="Calibri" w:cs="Arial"/>
              </w:rPr>
            </w:pPr>
          </w:p>
        </w:tc>
      </w:tr>
      <w:tr w:rsidR="00BD313B" w:rsidRPr="007F0D41" w:rsidDel="002D1218" w:rsidTr="000C4F29">
        <w:trPr>
          <w:trHeight w:val="648"/>
          <w:del w:id="435"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ind w:left="176" w:hanging="176"/>
              <w:rPr>
                <w:del w:id="436" w:author="Manager" w:date="2019-11-06T11:53:00Z"/>
                <w:rFonts w:ascii="Calibri" w:hAnsi="Calibri" w:cs="Arial"/>
                <w:bCs/>
              </w:rPr>
            </w:pPr>
            <w:del w:id="437" w:author="Manager" w:date="2019-11-06T11:53:00Z">
              <w:r w:rsidRPr="001E3FA7" w:rsidDel="002D1218">
                <w:rPr>
                  <w:rFonts w:ascii="Calibri" w:hAnsi="Calibri" w:cs="Arial"/>
                </w:rPr>
                <w:delText xml:space="preserve">   Creation of invoices on QB in response to remittances</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438" w:author="Manager" w:date="2019-11-06T11:53:00Z"/>
                <w:rFonts w:ascii="Calibri" w:hAnsi="Calibri" w:cs="Arial"/>
              </w:rPr>
            </w:pPr>
            <w:del w:id="439" w:author="Manager" w:date="2019-11-06T11:53:00Z">
              <w:r w:rsidRPr="001E3FA7" w:rsidDel="002D1218">
                <w:rPr>
                  <w:rFonts w:ascii="Calibri" w:hAnsi="Calibri" w:cs="Arial"/>
                </w:rPr>
                <w:delText>√</w:delText>
              </w:r>
            </w:del>
          </w:p>
        </w:tc>
        <w:tc>
          <w:tcPr>
            <w:tcW w:w="1417" w:type="dxa"/>
            <w:tcBorders>
              <w:top w:val="dotted" w:sz="4" w:space="0" w:color="auto"/>
              <w:bottom w:val="dotted" w:sz="4" w:space="0" w:color="auto"/>
            </w:tcBorders>
          </w:tcPr>
          <w:p w:rsidR="00BD313B" w:rsidRPr="001E3FA7" w:rsidDel="002D1218" w:rsidRDefault="00BD313B" w:rsidP="00BD313B">
            <w:pPr>
              <w:jc w:val="center"/>
              <w:rPr>
                <w:del w:id="440" w:author="Manager" w:date="2019-11-06T11:53:00Z"/>
                <w:rFonts w:ascii="Calibri" w:hAnsi="Calibri" w:cs="Arial"/>
              </w:rPr>
            </w:pPr>
            <w:del w:id="441" w:author="Manager" w:date="2019-11-06T11:53:00Z">
              <w:r w:rsidRPr="001E3FA7" w:rsidDel="002D1218">
                <w:rPr>
                  <w:rFonts w:ascii="Calibri" w:hAnsi="Calibri" w:cs="Arial"/>
                </w:rPr>
                <w:delText>√ (back up)</w:delText>
              </w:r>
            </w:del>
          </w:p>
        </w:tc>
        <w:tc>
          <w:tcPr>
            <w:tcW w:w="1134" w:type="dxa"/>
            <w:tcBorders>
              <w:top w:val="dotted" w:sz="4" w:space="0" w:color="auto"/>
              <w:bottom w:val="dotted" w:sz="4" w:space="0" w:color="auto"/>
            </w:tcBorders>
          </w:tcPr>
          <w:p w:rsidR="00BD313B" w:rsidRPr="001E3FA7" w:rsidDel="002D1218" w:rsidRDefault="00BD313B" w:rsidP="00BD313B">
            <w:pPr>
              <w:jc w:val="center"/>
              <w:rPr>
                <w:del w:id="442" w:author="Manager" w:date="2019-11-06T11:53:00Z"/>
                <w:rFonts w:ascii="Calibri" w:hAnsi="Calibri" w:cs="Arial"/>
              </w:rPr>
            </w:pPr>
          </w:p>
        </w:tc>
        <w:tc>
          <w:tcPr>
            <w:tcW w:w="1849" w:type="dxa"/>
            <w:tcBorders>
              <w:top w:val="dotted" w:sz="4" w:space="0" w:color="auto"/>
              <w:bottom w:val="dotted" w:sz="4" w:space="0" w:color="auto"/>
            </w:tcBorders>
          </w:tcPr>
          <w:p w:rsidR="00BD313B" w:rsidRPr="001E3FA7" w:rsidDel="002D1218" w:rsidRDefault="00BD313B" w:rsidP="00BD313B">
            <w:pPr>
              <w:jc w:val="center"/>
              <w:rPr>
                <w:del w:id="443" w:author="Manager" w:date="2019-11-06T11:53:00Z"/>
                <w:rFonts w:ascii="Calibri" w:hAnsi="Calibri" w:cs="Arial"/>
              </w:rPr>
            </w:pPr>
          </w:p>
        </w:tc>
      </w:tr>
      <w:tr w:rsidR="00BD313B" w:rsidRPr="007F0D41" w:rsidDel="002D1218" w:rsidTr="000C4F29">
        <w:trPr>
          <w:trHeight w:val="700"/>
          <w:del w:id="444" w:author="Manager" w:date="2019-11-06T11:53:00Z"/>
        </w:trPr>
        <w:tc>
          <w:tcPr>
            <w:tcW w:w="3823" w:type="dxa"/>
            <w:tcBorders>
              <w:top w:val="dotted" w:sz="4" w:space="0" w:color="auto"/>
              <w:bottom w:val="dotted" w:sz="4" w:space="0" w:color="auto"/>
            </w:tcBorders>
          </w:tcPr>
          <w:p w:rsidR="00BD313B" w:rsidRPr="001E3FA7" w:rsidDel="002D1218" w:rsidRDefault="00BD313B" w:rsidP="00BD313B">
            <w:pPr>
              <w:rPr>
                <w:del w:id="445" w:author="Manager" w:date="2019-11-06T11:53:00Z"/>
                <w:rFonts w:ascii="Calibri" w:hAnsi="Calibri" w:cs="Arial"/>
                <w:bCs/>
              </w:rPr>
            </w:pPr>
            <w:del w:id="446" w:author="Manager" w:date="2019-11-06T11:53:00Z">
              <w:r w:rsidRPr="001E3FA7" w:rsidDel="002D1218">
                <w:rPr>
                  <w:rFonts w:ascii="Calibri" w:hAnsi="Calibri" w:cs="Arial"/>
                  <w:bCs/>
                </w:rPr>
                <w:delText xml:space="preserve">    Preparation of projected  income</w:delText>
              </w:r>
            </w:del>
          </w:p>
        </w:tc>
        <w:tc>
          <w:tcPr>
            <w:tcW w:w="992" w:type="dxa"/>
            <w:tcBorders>
              <w:top w:val="dotted" w:sz="4" w:space="0" w:color="auto"/>
              <w:bottom w:val="dotted" w:sz="4" w:space="0" w:color="auto"/>
            </w:tcBorders>
          </w:tcPr>
          <w:p w:rsidR="00BD313B" w:rsidRPr="001E3FA7" w:rsidDel="002D1218" w:rsidRDefault="00BD313B" w:rsidP="00BD313B">
            <w:pPr>
              <w:jc w:val="center"/>
              <w:rPr>
                <w:del w:id="447" w:author="Manager" w:date="2019-11-06T11:53:00Z"/>
                <w:rFonts w:ascii="Calibri" w:hAnsi="Calibri" w:cs="Arial"/>
              </w:rPr>
            </w:pPr>
            <w:del w:id="448" w:author="Manager" w:date="2019-11-06T11:53:00Z">
              <w:r w:rsidRPr="001E3FA7" w:rsidDel="002D1218">
                <w:rPr>
                  <w:rFonts w:ascii="Calibri" w:hAnsi="Calibri" w:cs="Arial"/>
                </w:rPr>
                <w:delText>√</w:delText>
              </w:r>
            </w:del>
          </w:p>
        </w:tc>
        <w:tc>
          <w:tcPr>
            <w:tcW w:w="1417" w:type="dxa"/>
            <w:tcBorders>
              <w:top w:val="dotted" w:sz="4" w:space="0" w:color="auto"/>
              <w:bottom w:val="dotted" w:sz="4" w:space="0" w:color="auto"/>
            </w:tcBorders>
          </w:tcPr>
          <w:p w:rsidR="00BD313B" w:rsidRPr="001E3FA7" w:rsidDel="002D1218" w:rsidRDefault="00BD313B" w:rsidP="00BD313B">
            <w:pPr>
              <w:jc w:val="center"/>
              <w:rPr>
                <w:del w:id="449" w:author="Manager" w:date="2019-11-06T11:53:00Z"/>
                <w:rFonts w:ascii="Calibri" w:hAnsi="Calibri" w:cs="Arial"/>
              </w:rPr>
            </w:pPr>
            <w:del w:id="450" w:author="Manager" w:date="2019-11-06T11:53:00Z">
              <w:r w:rsidRPr="001E3FA7" w:rsidDel="002D1218">
                <w:rPr>
                  <w:rFonts w:ascii="Calibri" w:hAnsi="Calibri" w:cs="Arial"/>
                </w:rPr>
                <w:delText>√</w:delText>
              </w:r>
            </w:del>
          </w:p>
        </w:tc>
        <w:tc>
          <w:tcPr>
            <w:tcW w:w="1134" w:type="dxa"/>
            <w:tcBorders>
              <w:top w:val="dotted" w:sz="4" w:space="0" w:color="auto"/>
              <w:bottom w:val="dotted" w:sz="4" w:space="0" w:color="auto"/>
            </w:tcBorders>
          </w:tcPr>
          <w:p w:rsidR="00BD313B" w:rsidRPr="001E3FA7" w:rsidDel="002D1218" w:rsidRDefault="00BD313B" w:rsidP="00BD313B">
            <w:pPr>
              <w:jc w:val="center"/>
              <w:rPr>
                <w:del w:id="451" w:author="Manager" w:date="2019-11-06T11:53:00Z"/>
                <w:rFonts w:ascii="Calibri" w:hAnsi="Calibri" w:cs="Arial"/>
              </w:rPr>
            </w:pPr>
            <w:del w:id="452" w:author="Manager" w:date="2019-11-06T11:53:00Z">
              <w:r w:rsidRPr="001E3FA7" w:rsidDel="002D1218">
                <w:rPr>
                  <w:rFonts w:ascii="Calibri" w:hAnsi="Calibri" w:cs="Arial"/>
                </w:rPr>
                <w:delText>√</w:delText>
              </w:r>
            </w:del>
          </w:p>
        </w:tc>
        <w:tc>
          <w:tcPr>
            <w:tcW w:w="1849" w:type="dxa"/>
            <w:tcBorders>
              <w:top w:val="dotted" w:sz="4" w:space="0" w:color="auto"/>
              <w:bottom w:val="dotted" w:sz="4" w:space="0" w:color="auto"/>
            </w:tcBorders>
          </w:tcPr>
          <w:p w:rsidR="00BD313B" w:rsidRPr="001E3FA7" w:rsidDel="002D1218" w:rsidRDefault="00BD313B" w:rsidP="00BD313B">
            <w:pPr>
              <w:jc w:val="center"/>
              <w:rPr>
                <w:del w:id="453" w:author="Manager" w:date="2019-11-06T11:53:00Z"/>
                <w:rFonts w:ascii="Calibri" w:hAnsi="Calibri" w:cs="Arial"/>
              </w:rPr>
            </w:pPr>
          </w:p>
        </w:tc>
      </w:tr>
      <w:tr w:rsidR="00BD313B" w:rsidRPr="007F0D41" w:rsidDel="002D1218" w:rsidTr="000C4F29">
        <w:trPr>
          <w:trHeight w:val="700"/>
          <w:del w:id="454" w:author="Manager" w:date="2019-11-06T11:53:00Z"/>
        </w:trPr>
        <w:tc>
          <w:tcPr>
            <w:tcW w:w="3823" w:type="dxa"/>
            <w:tcBorders>
              <w:top w:val="dotted" w:sz="4" w:space="0" w:color="auto"/>
              <w:bottom w:val="single" w:sz="4" w:space="0" w:color="auto"/>
            </w:tcBorders>
          </w:tcPr>
          <w:p w:rsidR="00BD313B" w:rsidRPr="001E3FA7" w:rsidDel="002D1218" w:rsidRDefault="00BD313B" w:rsidP="00BD313B">
            <w:pPr>
              <w:rPr>
                <w:del w:id="455" w:author="Manager" w:date="2019-11-06T11:53:00Z"/>
                <w:rFonts w:ascii="Calibri" w:hAnsi="Calibri" w:cs="Arial"/>
                <w:bCs/>
              </w:rPr>
            </w:pPr>
            <w:del w:id="456" w:author="Manager" w:date="2019-11-06T11:53:00Z">
              <w:r w:rsidRPr="001E3FA7" w:rsidDel="002D1218">
                <w:rPr>
                  <w:rFonts w:ascii="Calibri" w:hAnsi="Calibri" w:cs="Arial"/>
                  <w:bCs/>
                </w:rPr>
                <w:delText xml:space="preserve">Preparation of grants (tenders or grant applications over $20,000,  except for ACFE delivery applications, must be first approved by the CoM). </w:delText>
              </w:r>
            </w:del>
          </w:p>
        </w:tc>
        <w:tc>
          <w:tcPr>
            <w:tcW w:w="992" w:type="dxa"/>
            <w:tcBorders>
              <w:top w:val="dotted" w:sz="4" w:space="0" w:color="auto"/>
              <w:bottom w:val="single" w:sz="4" w:space="0" w:color="auto"/>
            </w:tcBorders>
          </w:tcPr>
          <w:p w:rsidR="00BD313B" w:rsidRPr="001E3FA7" w:rsidDel="002D1218" w:rsidRDefault="00BD313B" w:rsidP="00BD313B">
            <w:pPr>
              <w:jc w:val="center"/>
              <w:rPr>
                <w:del w:id="457" w:author="Manager" w:date="2019-11-06T11:53:00Z"/>
                <w:rFonts w:ascii="Calibri" w:hAnsi="Calibri" w:cs="Arial"/>
              </w:rPr>
            </w:pPr>
          </w:p>
        </w:tc>
        <w:tc>
          <w:tcPr>
            <w:tcW w:w="1417" w:type="dxa"/>
            <w:tcBorders>
              <w:top w:val="dotted" w:sz="4" w:space="0" w:color="auto"/>
              <w:bottom w:val="single" w:sz="4" w:space="0" w:color="auto"/>
            </w:tcBorders>
          </w:tcPr>
          <w:p w:rsidR="00BD313B" w:rsidRPr="001E3FA7" w:rsidDel="002D1218" w:rsidRDefault="00BD313B" w:rsidP="00BD313B">
            <w:pPr>
              <w:jc w:val="center"/>
              <w:rPr>
                <w:del w:id="458" w:author="Manager" w:date="2019-11-06T11:53:00Z"/>
                <w:rFonts w:ascii="Calibri" w:hAnsi="Calibri" w:cs="Arial"/>
              </w:rPr>
            </w:pPr>
          </w:p>
        </w:tc>
        <w:tc>
          <w:tcPr>
            <w:tcW w:w="1134" w:type="dxa"/>
            <w:tcBorders>
              <w:top w:val="dotted" w:sz="4" w:space="0" w:color="auto"/>
              <w:bottom w:val="single" w:sz="4" w:space="0" w:color="auto"/>
            </w:tcBorders>
          </w:tcPr>
          <w:p w:rsidR="00BD313B" w:rsidRPr="001E3FA7" w:rsidDel="002D1218" w:rsidRDefault="00BD313B" w:rsidP="00BD313B">
            <w:pPr>
              <w:jc w:val="center"/>
              <w:rPr>
                <w:del w:id="459" w:author="Manager" w:date="2019-11-06T11:53:00Z"/>
                <w:rFonts w:ascii="Calibri" w:hAnsi="Calibri" w:cs="Arial"/>
              </w:rPr>
            </w:pPr>
            <w:del w:id="460" w:author="Manager" w:date="2019-11-06T11:53:00Z">
              <w:r w:rsidRPr="001E3FA7" w:rsidDel="002D1218">
                <w:rPr>
                  <w:rFonts w:ascii="Calibri" w:hAnsi="Calibri" w:cs="Arial"/>
                </w:rPr>
                <w:delText>√</w:delText>
              </w:r>
            </w:del>
          </w:p>
        </w:tc>
        <w:tc>
          <w:tcPr>
            <w:tcW w:w="1849" w:type="dxa"/>
            <w:tcBorders>
              <w:top w:val="dotted" w:sz="4" w:space="0" w:color="auto"/>
              <w:bottom w:val="single" w:sz="4" w:space="0" w:color="auto"/>
            </w:tcBorders>
          </w:tcPr>
          <w:p w:rsidR="00BD313B" w:rsidRPr="001E3FA7" w:rsidDel="002D1218" w:rsidRDefault="00BD313B" w:rsidP="00BD313B">
            <w:pPr>
              <w:jc w:val="center"/>
              <w:rPr>
                <w:del w:id="461" w:author="Manager" w:date="2019-11-06T11:53:00Z"/>
                <w:rFonts w:ascii="Calibri" w:hAnsi="Calibri" w:cs="Arial"/>
              </w:rPr>
            </w:pPr>
          </w:p>
        </w:tc>
      </w:tr>
    </w:tbl>
    <w:p w:rsidR="003D7042" w:rsidDel="002D1218" w:rsidRDefault="003D7042">
      <w:pPr>
        <w:rPr>
          <w:del w:id="462" w:author="Manager" w:date="2019-11-06T11:53:00Z"/>
          <w:rFonts w:asciiTheme="minorHAnsi" w:hAnsiTheme="minorHAnsi" w:cs="Arial"/>
          <w:b/>
          <w:bCs/>
          <w:kern w:val="28"/>
          <w:sz w:val="28"/>
          <w:szCs w:val="28"/>
        </w:rPr>
      </w:pPr>
      <w:del w:id="463" w:author="Manager" w:date="2019-11-06T11:53:00Z">
        <w:r w:rsidDel="002D1218">
          <w:rPr>
            <w:rFonts w:asciiTheme="minorHAnsi" w:hAnsiTheme="minorHAnsi"/>
          </w:rPr>
          <w:br w:type="page"/>
        </w:r>
      </w:del>
    </w:p>
    <w:p w:rsidR="00AC7EA5" w:rsidRPr="00130435" w:rsidDel="002D1218" w:rsidRDefault="00AC7EA5" w:rsidP="00E01856">
      <w:pPr>
        <w:pStyle w:val="Heading1"/>
        <w:jc w:val="center"/>
        <w:rPr>
          <w:del w:id="464" w:author="Manager" w:date="2019-11-06T11:53:00Z"/>
          <w:rFonts w:asciiTheme="minorHAnsi" w:hAnsiTheme="minorHAnsi"/>
        </w:rPr>
      </w:pPr>
      <w:del w:id="465" w:author="Manager" w:date="2019-11-06T11:53:00Z">
        <w:r w:rsidRPr="00130435" w:rsidDel="002D1218">
          <w:rPr>
            <w:rFonts w:asciiTheme="minorHAnsi" w:hAnsiTheme="minorHAnsi"/>
          </w:rPr>
          <w:delText>Fraud Policy</w:delText>
        </w:r>
      </w:del>
    </w:p>
    <w:p w:rsidR="00AC7EA5" w:rsidRPr="004D128B" w:rsidDel="002D1218" w:rsidRDefault="00AC7EA5" w:rsidP="002B5233">
      <w:pPr>
        <w:rPr>
          <w:del w:id="466" w:author="Manager" w:date="2019-11-06T11:53:00Z"/>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tblGrid>
      <w:tr w:rsidR="00AC7EA5" w:rsidRPr="004D128B" w:rsidDel="002D1218" w:rsidTr="00883D96">
        <w:trPr>
          <w:del w:id="467" w:author="Manager" w:date="2019-11-06T11:53:00Z"/>
        </w:trPr>
        <w:tc>
          <w:tcPr>
            <w:tcW w:w="3964" w:type="dxa"/>
          </w:tcPr>
          <w:p w:rsidR="00AC7EA5" w:rsidRPr="004D128B" w:rsidDel="002D1218" w:rsidRDefault="00AC7EA5" w:rsidP="002B5233">
            <w:pPr>
              <w:rPr>
                <w:del w:id="468" w:author="Manager" w:date="2019-11-06T11:53:00Z"/>
                <w:rFonts w:asciiTheme="minorHAnsi" w:hAnsiTheme="minorHAnsi"/>
                <w:sz w:val="22"/>
                <w:szCs w:val="22"/>
              </w:rPr>
            </w:pPr>
            <w:del w:id="469" w:author="Manager" w:date="2019-11-06T11:53:00Z">
              <w:r w:rsidRPr="004D128B" w:rsidDel="002D1218">
                <w:rPr>
                  <w:rFonts w:asciiTheme="minorHAnsi" w:hAnsiTheme="minorHAnsi"/>
                  <w:sz w:val="22"/>
                  <w:szCs w:val="22"/>
                </w:rPr>
                <w:delText>Dev Sep</w:delText>
              </w:r>
              <w:r w:rsidR="00130435" w:rsidDel="002D1218">
                <w:rPr>
                  <w:rFonts w:asciiTheme="minorHAnsi" w:hAnsiTheme="minorHAnsi"/>
                  <w:sz w:val="22"/>
                  <w:szCs w:val="22"/>
                </w:rPr>
                <w:delText xml:space="preserve">t 07 Reviewed 2013; March </w:delText>
              </w:r>
              <w:r w:rsidRPr="004D128B" w:rsidDel="002D1218">
                <w:rPr>
                  <w:rFonts w:asciiTheme="minorHAnsi" w:hAnsiTheme="minorHAnsi"/>
                  <w:sz w:val="22"/>
                  <w:szCs w:val="22"/>
                </w:rPr>
                <w:delText>2016</w:delText>
              </w:r>
            </w:del>
          </w:p>
        </w:tc>
      </w:tr>
    </w:tbl>
    <w:p w:rsidR="00AC7EA5" w:rsidRPr="004D128B" w:rsidDel="002D1218" w:rsidRDefault="00AC7EA5" w:rsidP="002B5233">
      <w:pPr>
        <w:rPr>
          <w:del w:id="470" w:author="Manager" w:date="2019-11-06T11:53:00Z"/>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6790"/>
      </w:tblGrid>
      <w:tr w:rsidR="00AC7EA5" w:rsidRPr="004D128B" w:rsidDel="002D1218" w:rsidTr="006D61A7">
        <w:trPr>
          <w:del w:id="471" w:author="Manager" w:date="2019-11-06T11:53:00Z"/>
        </w:trPr>
        <w:tc>
          <w:tcPr>
            <w:tcW w:w="2200" w:type="dxa"/>
          </w:tcPr>
          <w:p w:rsidR="00AC7EA5" w:rsidRPr="004D128B" w:rsidDel="002D1218" w:rsidRDefault="006D61A7" w:rsidP="002B5233">
            <w:pPr>
              <w:rPr>
                <w:del w:id="472" w:author="Manager" w:date="2019-11-06T11:53:00Z"/>
                <w:rFonts w:asciiTheme="minorHAnsi" w:eastAsiaTheme="minorHAnsi" w:hAnsiTheme="minorHAnsi" w:cstheme="minorBidi"/>
                <w:b/>
                <w:sz w:val="22"/>
                <w:szCs w:val="22"/>
              </w:rPr>
            </w:pPr>
            <w:del w:id="473" w:author="Manager" w:date="2019-11-06T11:53:00Z">
              <w:r w:rsidDel="002D1218">
                <w:rPr>
                  <w:rFonts w:asciiTheme="minorHAnsi" w:eastAsiaTheme="minorHAnsi" w:hAnsiTheme="minorHAnsi" w:cstheme="minorBidi"/>
                  <w:b/>
                  <w:sz w:val="22"/>
                  <w:szCs w:val="22"/>
                </w:rPr>
                <w:delText>Policy</w:delText>
              </w:r>
            </w:del>
          </w:p>
        </w:tc>
        <w:tc>
          <w:tcPr>
            <w:tcW w:w="6790" w:type="dxa"/>
          </w:tcPr>
          <w:p w:rsidR="006D61A7" w:rsidRPr="004D128B" w:rsidDel="002D1218" w:rsidRDefault="006D61A7" w:rsidP="002B5233">
            <w:pPr>
              <w:rPr>
                <w:del w:id="474" w:author="Manager" w:date="2019-11-06T11:53:00Z"/>
                <w:rFonts w:asciiTheme="minorHAnsi" w:eastAsiaTheme="minorHAnsi" w:hAnsiTheme="minorHAnsi" w:cs="Arial"/>
                <w:sz w:val="22"/>
                <w:szCs w:val="22"/>
              </w:rPr>
            </w:pPr>
            <w:del w:id="475" w:author="Manager" w:date="2019-11-06T11:53:00Z">
              <w:r w:rsidRPr="004D128B" w:rsidDel="002D1218">
                <w:rPr>
                  <w:rFonts w:asciiTheme="minorHAnsi" w:eastAsiaTheme="minorHAnsi" w:hAnsiTheme="minorHAnsi" w:cs="Arial"/>
                  <w:sz w:val="22"/>
                  <w:szCs w:val="22"/>
                </w:rPr>
                <w:delText>Glenroy Neighbourhood Learning Centre</w:delText>
              </w:r>
              <w:r w:rsidDel="002D1218">
                <w:rPr>
                  <w:rFonts w:asciiTheme="minorHAnsi" w:eastAsiaTheme="minorHAnsi" w:hAnsiTheme="minorHAnsi" w:cs="Arial"/>
                  <w:sz w:val="22"/>
                  <w:szCs w:val="22"/>
                </w:rPr>
                <w:delText xml:space="preserve"> (the Centre)</w:delText>
              </w:r>
              <w:r w:rsidRPr="004D128B" w:rsidDel="002D1218">
                <w:rPr>
                  <w:rFonts w:asciiTheme="minorHAnsi" w:eastAsiaTheme="minorHAnsi" w:hAnsiTheme="minorHAnsi" w:cs="Arial"/>
                  <w:sz w:val="22"/>
                  <w:szCs w:val="22"/>
                </w:rPr>
                <w:delText xml:space="preserve"> will not, under any circumstances, tolerate any instance of fraud, corrupt or improper conduct.</w:delText>
              </w:r>
            </w:del>
          </w:p>
          <w:p w:rsidR="00AC7EA5" w:rsidDel="002D1218" w:rsidRDefault="006D61A7" w:rsidP="002B5233">
            <w:pPr>
              <w:rPr>
                <w:del w:id="476" w:author="Manager" w:date="2019-11-06T11:53:00Z"/>
                <w:rFonts w:asciiTheme="minorHAnsi" w:eastAsiaTheme="minorHAnsi" w:hAnsiTheme="minorHAnsi" w:cs="Arial"/>
                <w:sz w:val="22"/>
                <w:szCs w:val="22"/>
              </w:rPr>
            </w:pPr>
            <w:del w:id="477" w:author="Manager" w:date="2019-11-06T11:53:00Z">
              <w:r w:rsidRPr="006D61A7" w:rsidDel="002D1218">
                <w:rPr>
                  <w:rFonts w:asciiTheme="minorHAnsi" w:eastAsiaTheme="minorHAnsi" w:hAnsiTheme="minorHAnsi" w:cs="Arial"/>
                  <w:sz w:val="22"/>
                  <w:szCs w:val="22"/>
                </w:rPr>
                <w:delText>Where a fraud is alleged, appropriate processes will be implemented to investigate and resolve the allegation</w:delText>
              </w:r>
              <w:r w:rsidDel="002D1218">
                <w:rPr>
                  <w:rFonts w:asciiTheme="minorHAnsi" w:eastAsiaTheme="minorHAnsi" w:hAnsiTheme="minorHAnsi" w:cs="Arial"/>
                  <w:sz w:val="22"/>
                  <w:szCs w:val="22"/>
                </w:rPr>
                <w:delText>.</w:delText>
              </w:r>
            </w:del>
          </w:p>
          <w:p w:rsidR="006D61A7" w:rsidRPr="006D61A7" w:rsidDel="002D1218" w:rsidRDefault="006D61A7" w:rsidP="002B5233">
            <w:pPr>
              <w:rPr>
                <w:del w:id="478" w:author="Manager" w:date="2019-11-06T11:53:00Z"/>
                <w:rFonts w:asciiTheme="minorHAnsi" w:eastAsiaTheme="minorHAnsi" w:hAnsiTheme="minorHAnsi" w:cs="Arial"/>
                <w:sz w:val="22"/>
                <w:szCs w:val="22"/>
              </w:rPr>
            </w:pPr>
            <w:del w:id="479" w:author="Manager" w:date="2019-11-06T11:53:00Z">
              <w:r w:rsidDel="002D1218">
                <w:rPr>
                  <w:rFonts w:asciiTheme="minorHAnsi" w:eastAsiaTheme="minorHAnsi" w:hAnsiTheme="minorHAnsi" w:cs="Arial"/>
                  <w:sz w:val="22"/>
                  <w:szCs w:val="22"/>
                </w:rPr>
                <w:delText>The Centre</w:delText>
              </w:r>
              <w:r w:rsidRPr="004D128B" w:rsidDel="002D1218">
                <w:rPr>
                  <w:rFonts w:asciiTheme="minorHAnsi" w:eastAsiaTheme="minorHAnsi" w:hAnsiTheme="minorHAnsi" w:cs="Arial"/>
                  <w:sz w:val="22"/>
                  <w:szCs w:val="22"/>
                </w:rPr>
                <w:delText xml:space="preserve"> </w:delText>
              </w:r>
              <w:r w:rsidDel="002D1218">
                <w:rPr>
                  <w:rFonts w:asciiTheme="minorHAnsi" w:eastAsiaTheme="minorHAnsi" w:hAnsiTheme="minorHAnsi" w:cs="Arial"/>
                  <w:sz w:val="22"/>
                  <w:szCs w:val="22"/>
                </w:rPr>
                <w:delText>will aim to prevent</w:delText>
              </w:r>
              <w:r w:rsidRPr="004D128B" w:rsidDel="002D1218">
                <w:rPr>
                  <w:rFonts w:asciiTheme="minorHAnsi" w:eastAsiaTheme="minorHAnsi" w:hAnsiTheme="minorHAnsi" w:cs="Arial"/>
                  <w:sz w:val="22"/>
                  <w:szCs w:val="22"/>
                </w:rPr>
                <w:delText xml:space="preserve"> fraud in the workplace</w:delText>
              </w:r>
              <w:r w:rsidDel="002D1218">
                <w:rPr>
                  <w:rFonts w:asciiTheme="minorHAnsi" w:eastAsiaTheme="minorHAnsi" w:hAnsiTheme="minorHAnsi" w:cs="Arial"/>
                  <w:sz w:val="22"/>
                  <w:szCs w:val="22"/>
                </w:rPr>
                <w:delText xml:space="preserve"> by ensuring that appropriate security measures are implemented</w:delText>
              </w:r>
              <w:r w:rsidRPr="004D128B" w:rsidDel="002D1218">
                <w:rPr>
                  <w:rFonts w:asciiTheme="minorHAnsi" w:eastAsiaTheme="minorHAnsi" w:hAnsiTheme="minorHAnsi" w:cs="Arial"/>
                  <w:sz w:val="22"/>
                  <w:szCs w:val="22"/>
                </w:rPr>
                <w:delText>.</w:delText>
              </w:r>
            </w:del>
          </w:p>
        </w:tc>
      </w:tr>
      <w:tr w:rsidR="00AC7EA5" w:rsidRPr="004D128B" w:rsidDel="002D1218" w:rsidTr="006D61A7">
        <w:trPr>
          <w:del w:id="480" w:author="Manager" w:date="2019-11-06T11:53:00Z"/>
        </w:trPr>
        <w:tc>
          <w:tcPr>
            <w:tcW w:w="2200" w:type="dxa"/>
          </w:tcPr>
          <w:p w:rsidR="00AC7EA5" w:rsidRPr="004D128B" w:rsidDel="002D1218" w:rsidRDefault="00AC7EA5" w:rsidP="002B5233">
            <w:pPr>
              <w:rPr>
                <w:del w:id="481" w:author="Manager" w:date="2019-11-06T11:53:00Z"/>
                <w:rFonts w:asciiTheme="minorHAnsi" w:eastAsiaTheme="minorHAnsi" w:hAnsiTheme="minorHAnsi" w:cstheme="minorBidi"/>
                <w:b/>
                <w:sz w:val="22"/>
                <w:szCs w:val="22"/>
              </w:rPr>
            </w:pPr>
            <w:del w:id="482" w:author="Manager" w:date="2019-11-06T11:53:00Z">
              <w:r w:rsidRPr="004D128B" w:rsidDel="002D1218">
                <w:rPr>
                  <w:rFonts w:asciiTheme="minorHAnsi" w:eastAsiaTheme="minorHAnsi" w:hAnsiTheme="minorHAnsi" w:cstheme="minorBidi"/>
                  <w:b/>
                  <w:sz w:val="22"/>
                  <w:szCs w:val="22"/>
                </w:rPr>
                <w:delText>Definitions</w:delText>
              </w:r>
            </w:del>
          </w:p>
        </w:tc>
        <w:tc>
          <w:tcPr>
            <w:tcW w:w="6790" w:type="dxa"/>
          </w:tcPr>
          <w:p w:rsidR="00AC7EA5" w:rsidRPr="004D128B" w:rsidDel="002D1218" w:rsidRDefault="00AC7EA5" w:rsidP="002B5233">
            <w:pPr>
              <w:rPr>
                <w:del w:id="483" w:author="Manager" w:date="2019-11-06T11:53:00Z"/>
                <w:rFonts w:asciiTheme="minorHAnsi" w:eastAsiaTheme="minorHAnsi" w:hAnsiTheme="minorHAnsi" w:cs="Arial"/>
                <w:b/>
                <w:sz w:val="22"/>
                <w:szCs w:val="22"/>
              </w:rPr>
            </w:pPr>
            <w:del w:id="484" w:author="Manager" w:date="2019-11-06T11:53:00Z">
              <w:r w:rsidRPr="004D128B" w:rsidDel="002D1218">
                <w:rPr>
                  <w:rFonts w:asciiTheme="minorHAnsi" w:eastAsiaTheme="minorHAnsi" w:hAnsiTheme="minorHAnsi" w:cs="Arial"/>
                  <w:b/>
                  <w:sz w:val="22"/>
                  <w:szCs w:val="22"/>
                </w:rPr>
                <w:delText>Fraud</w:delText>
              </w:r>
            </w:del>
          </w:p>
          <w:p w:rsidR="00AC7EA5" w:rsidRPr="004D128B" w:rsidDel="002D1218" w:rsidRDefault="00AC7EA5" w:rsidP="002B5233">
            <w:pPr>
              <w:ind w:left="360"/>
              <w:rPr>
                <w:del w:id="485" w:author="Manager" w:date="2019-11-06T11:53:00Z"/>
                <w:rFonts w:asciiTheme="minorHAnsi" w:eastAsiaTheme="minorHAnsi" w:hAnsiTheme="minorHAnsi" w:cs="Arial"/>
                <w:sz w:val="22"/>
                <w:szCs w:val="22"/>
              </w:rPr>
            </w:pPr>
            <w:del w:id="486" w:author="Manager" w:date="2019-11-06T11:53:00Z">
              <w:r w:rsidRPr="004D128B" w:rsidDel="002D1218">
                <w:rPr>
                  <w:rFonts w:asciiTheme="minorHAnsi" w:eastAsiaTheme="minorHAnsi" w:hAnsiTheme="minorHAnsi" w:cs="Arial"/>
                  <w:sz w:val="22"/>
                  <w:szCs w:val="22"/>
                </w:rPr>
                <w:delText>For the purpose of this policy on fraud, fraud refers to theft, intentional waste or abuse of funds, property or time. Specific examples of fraud include but are not limited to:</w:delText>
              </w:r>
            </w:del>
          </w:p>
          <w:p w:rsidR="00AC7EA5" w:rsidRPr="004D128B" w:rsidDel="002D1218" w:rsidRDefault="00AC7EA5" w:rsidP="002B5233">
            <w:pPr>
              <w:numPr>
                <w:ilvl w:val="0"/>
                <w:numId w:val="14"/>
              </w:numPr>
              <w:ind w:left="566"/>
              <w:rPr>
                <w:del w:id="487" w:author="Manager" w:date="2019-11-06T11:53:00Z"/>
                <w:rFonts w:asciiTheme="minorHAnsi" w:eastAsiaTheme="minorHAnsi" w:hAnsiTheme="minorHAnsi" w:cs="Arial"/>
                <w:sz w:val="22"/>
                <w:szCs w:val="22"/>
              </w:rPr>
            </w:pPr>
            <w:del w:id="488" w:author="Manager" w:date="2019-11-06T11:53:00Z">
              <w:r w:rsidRPr="004D128B" w:rsidDel="002D1218">
                <w:rPr>
                  <w:rFonts w:asciiTheme="minorHAnsi" w:eastAsiaTheme="minorHAnsi" w:hAnsiTheme="minorHAnsi" w:cs="Arial"/>
                  <w:sz w:val="22"/>
                  <w:szCs w:val="22"/>
                </w:rPr>
                <w:delText xml:space="preserve">Theft of funds. </w:delText>
              </w:r>
            </w:del>
          </w:p>
          <w:p w:rsidR="00AC7EA5" w:rsidRPr="004D128B" w:rsidDel="002D1218" w:rsidRDefault="00AC7EA5" w:rsidP="002B5233">
            <w:pPr>
              <w:numPr>
                <w:ilvl w:val="0"/>
                <w:numId w:val="14"/>
              </w:numPr>
              <w:ind w:left="566"/>
              <w:rPr>
                <w:del w:id="489" w:author="Manager" w:date="2019-11-06T11:53:00Z"/>
                <w:rFonts w:asciiTheme="minorHAnsi" w:eastAsiaTheme="minorHAnsi" w:hAnsiTheme="minorHAnsi" w:cs="Arial"/>
                <w:sz w:val="22"/>
                <w:szCs w:val="22"/>
              </w:rPr>
            </w:pPr>
            <w:del w:id="490" w:author="Manager" w:date="2019-11-06T11:53:00Z">
              <w:r w:rsidRPr="004D128B" w:rsidDel="002D1218">
                <w:rPr>
                  <w:rFonts w:asciiTheme="minorHAnsi" w:eastAsiaTheme="minorHAnsi" w:hAnsiTheme="minorHAnsi" w:cs="Arial"/>
                  <w:sz w:val="22"/>
                  <w:szCs w:val="22"/>
                </w:rPr>
                <w:delText xml:space="preserve">Serious abuse of time such as unauthorised time away from work or excessive use of time for personal business. </w:delText>
              </w:r>
            </w:del>
          </w:p>
          <w:p w:rsidR="00AC7EA5" w:rsidRPr="004D128B" w:rsidDel="002D1218" w:rsidRDefault="00AC7EA5" w:rsidP="002B5233">
            <w:pPr>
              <w:numPr>
                <w:ilvl w:val="0"/>
                <w:numId w:val="14"/>
              </w:numPr>
              <w:ind w:left="566"/>
              <w:rPr>
                <w:del w:id="491" w:author="Manager" w:date="2019-11-06T11:53:00Z"/>
                <w:rFonts w:asciiTheme="minorHAnsi" w:eastAsiaTheme="minorHAnsi" w:hAnsiTheme="minorHAnsi" w:cs="Arial"/>
                <w:sz w:val="22"/>
                <w:szCs w:val="22"/>
              </w:rPr>
            </w:pPr>
            <w:del w:id="492" w:author="Manager" w:date="2019-11-06T11:53:00Z">
              <w:r w:rsidRPr="004D128B" w:rsidDel="002D1218">
                <w:rPr>
                  <w:rFonts w:asciiTheme="minorHAnsi" w:eastAsiaTheme="minorHAnsi" w:hAnsiTheme="minorHAnsi" w:cs="Arial"/>
                  <w:sz w:val="22"/>
                  <w:szCs w:val="22"/>
                </w:rPr>
                <w:delText xml:space="preserve">Unauthorized use, or misuse, of property or records. </w:delText>
              </w:r>
            </w:del>
          </w:p>
          <w:p w:rsidR="00AC7EA5" w:rsidRPr="004D128B" w:rsidDel="002D1218" w:rsidRDefault="00AC7EA5" w:rsidP="002B5233">
            <w:pPr>
              <w:numPr>
                <w:ilvl w:val="0"/>
                <w:numId w:val="14"/>
              </w:numPr>
              <w:ind w:left="566"/>
              <w:rPr>
                <w:del w:id="493" w:author="Manager" w:date="2019-11-06T11:53:00Z"/>
                <w:rFonts w:asciiTheme="minorHAnsi" w:eastAsiaTheme="minorHAnsi" w:hAnsiTheme="minorHAnsi" w:cs="Arial"/>
                <w:sz w:val="22"/>
                <w:szCs w:val="22"/>
              </w:rPr>
            </w:pPr>
            <w:del w:id="494" w:author="Manager" w:date="2019-11-06T11:53:00Z">
              <w:r w:rsidRPr="004D128B" w:rsidDel="002D1218">
                <w:rPr>
                  <w:rFonts w:asciiTheme="minorHAnsi" w:eastAsiaTheme="minorHAnsi" w:hAnsiTheme="minorHAnsi" w:cs="Arial"/>
                  <w:sz w:val="22"/>
                  <w:szCs w:val="22"/>
                </w:rPr>
                <w:delText xml:space="preserve">Falsification of records. </w:delText>
              </w:r>
            </w:del>
          </w:p>
          <w:p w:rsidR="00AC7EA5" w:rsidRPr="004D128B" w:rsidDel="002D1218" w:rsidRDefault="00AC7EA5" w:rsidP="002B5233">
            <w:pPr>
              <w:numPr>
                <w:ilvl w:val="0"/>
                <w:numId w:val="14"/>
              </w:numPr>
              <w:ind w:left="566"/>
              <w:rPr>
                <w:del w:id="495" w:author="Manager" w:date="2019-11-06T11:53:00Z"/>
                <w:rFonts w:asciiTheme="minorHAnsi" w:eastAsiaTheme="minorHAnsi" w:hAnsiTheme="minorHAnsi" w:cs="Arial"/>
                <w:sz w:val="22"/>
                <w:szCs w:val="22"/>
              </w:rPr>
            </w:pPr>
            <w:del w:id="496" w:author="Manager" w:date="2019-11-06T11:53:00Z">
              <w:r w:rsidRPr="004D128B" w:rsidDel="002D1218">
                <w:rPr>
                  <w:rFonts w:asciiTheme="minorHAnsi" w:eastAsiaTheme="minorHAnsi" w:hAnsiTheme="minorHAnsi" w:cs="Arial"/>
                  <w:sz w:val="22"/>
                  <w:szCs w:val="22"/>
                </w:rPr>
                <w:delText xml:space="preserve">Theft or unauthorized removal of records, property or the property of other persons (to include the property of the Committee of Management, employees, tutors, volunteers, participants, and visitors). </w:delText>
              </w:r>
            </w:del>
          </w:p>
          <w:p w:rsidR="00AC7EA5" w:rsidRPr="004D128B" w:rsidDel="002D1218" w:rsidRDefault="00AC7EA5" w:rsidP="002B5233">
            <w:pPr>
              <w:numPr>
                <w:ilvl w:val="0"/>
                <w:numId w:val="14"/>
              </w:numPr>
              <w:ind w:left="566"/>
              <w:rPr>
                <w:del w:id="497" w:author="Manager" w:date="2019-11-06T11:53:00Z"/>
                <w:rFonts w:asciiTheme="minorHAnsi" w:eastAsiaTheme="minorHAnsi" w:hAnsiTheme="minorHAnsi" w:cs="Arial"/>
                <w:sz w:val="22"/>
                <w:szCs w:val="22"/>
              </w:rPr>
            </w:pPr>
            <w:del w:id="498" w:author="Manager" w:date="2019-11-06T11:53:00Z">
              <w:r w:rsidRPr="004D128B" w:rsidDel="002D1218">
                <w:rPr>
                  <w:rFonts w:asciiTheme="minorHAnsi" w:eastAsiaTheme="minorHAnsi" w:hAnsiTheme="minorHAnsi" w:cs="Arial"/>
                  <w:sz w:val="22"/>
                  <w:szCs w:val="22"/>
                </w:rPr>
                <w:delText xml:space="preserve">Willful destruction or damage of records, assets or the property of other persons (to include the property of the Committee of Management, employees, tutors, volunteers, participants, and visitors). </w:delText>
              </w:r>
            </w:del>
          </w:p>
          <w:p w:rsidR="00AC7EA5" w:rsidRPr="004D128B" w:rsidDel="002D1218" w:rsidRDefault="00AC7EA5" w:rsidP="002B5233">
            <w:pPr>
              <w:numPr>
                <w:ilvl w:val="0"/>
                <w:numId w:val="14"/>
              </w:numPr>
              <w:ind w:left="566"/>
              <w:rPr>
                <w:del w:id="499" w:author="Manager" w:date="2019-11-06T11:53:00Z"/>
                <w:rFonts w:asciiTheme="minorHAnsi" w:eastAsiaTheme="minorHAnsi" w:hAnsiTheme="minorHAnsi" w:cs="Arial"/>
                <w:sz w:val="22"/>
                <w:szCs w:val="22"/>
              </w:rPr>
            </w:pPr>
            <w:del w:id="500" w:author="Manager" w:date="2019-11-06T11:53:00Z">
              <w:r w:rsidRPr="004D128B" w:rsidDel="002D1218">
                <w:rPr>
                  <w:rFonts w:asciiTheme="minorHAnsi" w:eastAsiaTheme="minorHAnsi" w:hAnsiTheme="minorHAnsi" w:cs="Arial"/>
                  <w:sz w:val="22"/>
                  <w:szCs w:val="22"/>
                </w:rPr>
                <w:delText>Neglecting or subverting job responsibilities in exchange for an actual or promised reward.</w:delText>
              </w:r>
            </w:del>
          </w:p>
          <w:p w:rsidR="00AC7EA5" w:rsidRPr="004D128B" w:rsidDel="002D1218" w:rsidRDefault="00AC7EA5" w:rsidP="002B5233">
            <w:pPr>
              <w:pStyle w:val="Heading1"/>
              <w:rPr>
                <w:del w:id="501" w:author="Manager" w:date="2019-11-06T11:53:00Z"/>
                <w:rFonts w:asciiTheme="minorHAnsi" w:eastAsiaTheme="minorHAnsi" w:hAnsiTheme="minorHAnsi"/>
                <w:sz w:val="22"/>
                <w:szCs w:val="22"/>
              </w:rPr>
            </w:pPr>
            <w:del w:id="502" w:author="Manager" w:date="2019-11-06T11:53:00Z">
              <w:r w:rsidRPr="004D128B" w:rsidDel="002D1218">
                <w:rPr>
                  <w:rFonts w:asciiTheme="minorHAnsi" w:eastAsiaTheme="minorHAnsi" w:hAnsiTheme="minorHAnsi"/>
                  <w:sz w:val="22"/>
                  <w:szCs w:val="22"/>
                </w:rPr>
                <w:delText>Corrupt Conduct</w:delText>
              </w:r>
            </w:del>
          </w:p>
          <w:p w:rsidR="00AC7EA5" w:rsidRPr="004D128B" w:rsidDel="002D1218" w:rsidRDefault="00AC7EA5" w:rsidP="002B5233">
            <w:pPr>
              <w:autoSpaceDE w:val="0"/>
              <w:autoSpaceDN w:val="0"/>
              <w:adjustRightInd w:val="0"/>
              <w:ind w:firstLine="360"/>
              <w:rPr>
                <w:del w:id="503" w:author="Manager" w:date="2019-11-06T11:53:00Z"/>
                <w:rFonts w:asciiTheme="minorHAnsi" w:eastAsiaTheme="minorHAnsi" w:hAnsiTheme="minorHAnsi" w:cs="Arial"/>
                <w:sz w:val="22"/>
                <w:szCs w:val="22"/>
              </w:rPr>
            </w:pPr>
            <w:del w:id="504" w:author="Manager" w:date="2019-11-06T11:53:00Z">
              <w:r w:rsidRPr="004D128B" w:rsidDel="002D1218">
                <w:rPr>
                  <w:rFonts w:asciiTheme="minorHAnsi" w:eastAsiaTheme="minorHAnsi" w:hAnsiTheme="minorHAnsi" w:cs="Arial"/>
                  <w:sz w:val="22"/>
                  <w:szCs w:val="22"/>
                </w:rPr>
                <w:delText>Corrupt conduct means:</w:delText>
              </w:r>
            </w:del>
          </w:p>
          <w:p w:rsidR="00AC7EA5" w:rsidRPr="004D128B" w:rsidDel="002D1218" w:rsidRDefault="00AC7EA5" w:rsidP="002B5233">
            <w:pPr>
              <w:numPr>
                <w:ilvl w:val="0"/>
                <w:numId w:val="14"/>
              </w:numPr>
              <w:tabs>
                <w:tab w:val="num" w:pos="1260"/>
              </w:tabs>
              <w:ind w:left="566"/>
              <w:rPr>
                <w:del w:id="505" w:author="Manager" w:date="2019-11-06T11:53:00Z"/>
                <w:rFonts w:asciiTheme="minorHAnsi" w:eastAsiaTheme="minorHAnsi" w:hAnsiTheme="minorHAnsi" w:cs="Arial"/>
                <w:sz w:val="22"/>
                <w:szCs w:val="22"/>
              </w:rPr>
            </w:pPr>
            <w:del w:id="506" w:author="Manager" w:date="2019-11-06T11:53:00Z">
              <w:r w:rsidRPr="004D128B" w:rsidDel="002D1218">
                <w:rPr>
                  <w:rFonts w:asciiTheme="minorHAnsi" w:eastAsiaTheme="minorHAnsi" w:hAnsiTheme="minorHAnsi" w:cs="Arial"/>
                  <w:sz w:val="22"/>
                  <w:szCs w:val="22"/>
                </w:rPr>
                <w:delText xml:space="preserve">Conduct of any person that adversely affects the honest performance of a Centre user, employee, volunteer or Management Committee member; </w:delText>
              </w:r>
            </w:del>
          </w:p>
          <w:p w:rsidR="00AC7EA5" w:rsidRPr="004D128B" w:rsidDel="002D1218" w:rsidRDefault="00AC7EA5" w:rsidP="002B5233">
            <w:pPr>
              <w:numPr>
                <w:ilvl w:val="0"/>
                <w:numId w:val="14"/>
              </w:numPr>
              <w:tabs>
                <w:tab w:val="num" w:pos="1260"/>
              </w:tabs>
              <w:ind w:left="566"/>
              <w:rPr>
                <w:del w:id="507" w:author="Manager" w:date="2019-11-06T11:53:00Z"/>
                <w:rFonts w:asciiTheme="minorHAnsi" w:eastAsiaTheme="minorHAnsi" w:hAnsiTheme="minorHAnsi" w:cs="Arial"/>
                <w:sz w:val="22"/>
                <w:szCs w:val="22"/>
              </w:rPr>
            </w:pPr>
            <w:del w:id="508" w:author="Manager" w:date="2019-11-06T11:53:00Z">
              <w:r w:rsidRPr="004D128B" w:rsidDel="002D1218">
                <w:rPr>
                  <w:rFonts w:asciiTheme="minorHAnsi" w:eastAsiaTheme="minorHAnsi" w:hAnsiTheme="minorHAnsi" w:cs="Arial"/>
                  <w:sz w:val="22"/>
                  <w:szCs w:val="22"/>
                </w:rPr>
                <w:delText>The performance of a public officer’s or employee’s functions either dishonestly or with inappropriate partiality;</w:delText>
              </w:r>
            </w:del>
          </w:p>
          <w:p w:rsidR="00AC7EA5" w:rsidRPr="004D128B" w:rsidDel="002D1218" w:rsidRDefault="00AC7EA5" w:rsidP="002B5233">
            <w:pPr>
              <w:numPr>
                <w:ilvl w:val="0"/>
                <w:numId w:val="14"/>
              </w:numPr>
              <w:tabs>
                <w:tab w:val="num" w:pos="1260"/>
              </w:tabs>
              <w:ind w:left="566"/>
              <w:rPr>
                <w:del w:id="509" w:author="Manager" w:date="2019-11-06T11:53:00Z"/>
                <w:rFonts w:asciiTheme="minorHAnsi" w:eastAsiaTheme="minorHAnsi" w:hAnsiTheme="minorHAnsi" w:cs="Arial"/>
                <w:sz w:val="22"/>
                <w:szCs w:val="22"/>
              </w:rPr>
            </w:pPr>
            <w:del w:id="510" w:author="Manager" w:date="2019-11-06T11:53:00Z">
              <w:r w:rsidRPr="004D128B" w:rsidDel="002D1218">
                <w:rPr>
                  <w:rFonts w:asciiTheme="minorHAnsi" w:eastAsiaTheme="minorHAnsi" w:hAnsiTheme="minorHAnsi" w:cs="Arial"/>
                  <w:sz w:val="22"/>
                  <w:szCs w:val="22"/>
                </w:rPr>
                <w:delText>Conduct that amounts to a breach of public trust;</w:delText>
              </w:r>
            </w:del>
          </w:p>
          <w:p w:rsidR="00AC7EA5" w:rsidRPr="004D128B" w:rsidDel="002D1218" w:rsidRDefault="00AC7EA5" w:rsidP="002B5233">
            <w:pPr>
              <w:numPr>
                <w:ilvl w:val="0"/>
                <w:numId w:val="14"/>
              </w:numPr>
              <w:tabs>
                <w:tab w:val="num" w:pos="1260"/>
              </w:tabs>
              <w:ind w:left="566"/>
              <w:rPr>
                <w:del w:id="511" w:author="Manager" w:date="2019-11-06T11:53:00Z"/>
                <w:rFonts w:asciiTheme="minorHAnsi" w:eastAsiaTheme="minorHAnsi" w:hAnsiTheme="minorHAnsi" w:cs="Arial"/>
                <w:sz w:val="22"/>
                <w:szCs w:val="22"/>
              </w:rPr>
            </w:pPr>
            <w:del w:id="512" w:author="Manager" w:date="2019-11-06T11:53:00Z">
              <w:r w:rsidRPr="004D128B" w:rsidDel="002D1218">
                <w:rPr>
                  <w:rFonts w:asciiTheme="minorHAnsi" w:eastAsiaTheme="minorHAnsi" w:hAnsiTheme="minorHAnsi" w:cs="Arial"/>
                  <w:sz w:val="22"/>
                  <w:szCs w:val="22"/>
                </w:rPr>
                <w:delText>Conduct that amounts to the misuse of information or material acquired in the course of the performance of  official functions, or employment;</w:delText>
              </w:r>
            </w:del>
          </w:p>
          <w:p w:rsidR="00AC7EA5" w:rsidRPr="004D128B" w:rsidDel="002D1218" w:rsidRDefault="00AC7EA5" w:rsidP="002B5233">
            <w:pPr>
              <w:numPr>
                <w:ilvl w:val="0"/>
                <w:numId w:val="14"/>
              </w:numPr>
              <w:tabs>
                <w:tab w:val="num" w:pos="1260"/>
              </w:tabs>
              <w:ind w:left="566"/>
              <w:rPr>
                <w:del w:id="513" w:author="Manager" w:date="2019-11-06T11:53:00Z"/>
                <w:rFonts w:asciiTheme="minorHAnsi" w:eastAsiaTheme="minorHAnsi" w:hAnsiTheme="minorHAnsi" w:cs="Arial"/>
                <w:sz w:val="22"/>
                <w:szCs w:val="22"/>
              </w:rPr>
            </w:pPr>
            <w:del w:id="514" w:author="Manager" w:date="2019-11-06T11:53:00Z">
              <w:r w:rsidRPr="004D128B" w:rsidDel="002D1218">
                <w:rPr>
                  <w:rFonts w:asciiTheme="minorHAnsi" w:eastAsiaTheme="minorHAnsi" w:hAnsiTheme="minorHAnsi" w:cs="Arial"/>
                  <w:sz w:val="22"/>
                  <w:szCs w:val="22"/>
                </w:rPr>
                <w:delText>A conspiracy or attempt to engage in the above conduct.</w:delText>
              </w:r>
            </w:del>
          </w:p>
          <w:p w:rsidR="00AC7EA5" w:rsidRPr="004D128B" w:rsidDel="002D1218" w:rsidRDefault="00AC7EA5" w:rsidP="002B5233">
            <w:pPr>
              <w:pStyle w:val="Heading1"/>
              <w:rPr>
                <w:del w:id="515" w:author="Manager" w:date="2019-11-06T11:53:00Z"/>
                <w:rFonts w:asciiTheme="minorHAnsi" w:eastAsiaTheme="minorHAnsi" w:hAnsiTheme="minorHAnsi"/>
                <w:sz w:val="22"/>
                <w:szCs w:val="22"/>
              </w:rPr>
            </w:pPr>
            <w:del w:id="516" w:author="Manager" w:date="2019-11-06T11:53:00Z">
              <w:r w:rsidRPr="004D128B" w:rsidDel="002D1218">
                <w:rPr>
                  <w:rFonts w:asciiTheme="minorHAnsi" w:eastAsiaTheme="minorHAnsi" w:hAnsiTheme="minorHAnsi"/>
                  <w:sz w:val="22"/>
                  <w:szCs w:val="22"/>
                </w:rPr>
                <w:delText>Improper conduct</w:delText>
              </w:r>
            </w:del>
          </w:p>
          <w:p w:rsidR="00AC7EA5" w:rsidRPr="004D128B" w:rsidDel="002D1218" w:rsidRDefault="00AC7EA5" w:rsidP="002B5233">
            <w:pPr>
              <w:ind w:left="360"/>
              <w:rPr>
                <w:del w:id="517" w:author="Manager" w:date="2019-11-06T11:53:00Z"/>
                <w:rFonts w:asciiTheme="minorHAnsi" w:eastAsiaTheme="minorHAnsi" w:hAnsiTheme="minorHAnsi" w:cs="Arial"/>
                <w:sz w:val="22"/>
                <w:szCs w:val="22"/>
              </w:rPr>
            </w:pPr>
            <w:del w:id="518" w:author="Manager" w:date="2019-11-06T11:53:00Z">
              <w:r w:rsidRPr="004D128B" w:rsidDel="002D1218">
                <w:rPr>
                  <w:rFonts w:asciiTheme="minorHAnsi" w:eastAsiaTheme="minorHAnsi" w:hAnsiTheme="minorHAnsi" w:cs="Arial"/>
                  <w:sz w:val="22"/>
                  <w:szCs w:val="22"/>
                </w:rPr>
                <w:delText>Improper conduct means conduct that is corrupt, a substantial mismanagement of public resources, or conduct involving substantial risk to public health or safety or to the environment. The conduct must be serious enough to constitute, if proved, a criminal offence or reasonable grounds for dismissal.</w:delText>
              </w:r>
            </w:del>
          </w:p>
          <w:p w:rsidR="00AC7EA5" w:rsidRPr="004D128B" w:rsidDel="002D1218" w:rsidRDefault="00AC7EA5" w:rsidP="002B5233">
            <w:pPr>
              <w:rPr>
                <w:del w:id="519" w:author="Manager" w:date="2019-11-06T11:53:00Z"/>
                <w:rFonts w:asciiTheme="minorHAnsi" w:eastAsiaTheme="minorHAnsi" w:hAnsiTheme="minorHAnsi" w:cstheme="minorBidi"/>
                <w:sz w:val="22"/>
                <w:szCs w:val="22"/>
              </w:rPr>
            </w:pPr>
          </w:p>
          <w:p w:rsidR="00AC7EA5" w:rsidRPr="004D128B" w:rsidDel="002D1218" w:rsidRDefault="00AC7EA5" w:rsidP="002B5233">
            <w:pPr>
              <w:rPr>
                <w:del w:id="520" w:author="Manager" w:date="2019-11-06T11:53:00Z"/>
                <w:rFonts w:asciiTheme="minorHAnsi" w:eastAsiaTheme="minorHAnsi" w:hAnsiTheme="minorHAnsi" w:cs="Arial"/>
                <w:sz w:val="22"/>
                <w:szCs w:val="22"/>
              </w:rPr>
            </w:pPr>
            <w:del w:id="521" w:author="Manager" w:date="2019-11-06T11:53:00Z">
              <w:r w:rsidRPr="004D128B" w:rsidDel="002D1218">
                <w:rPr>
                  <w:rFonts w:asciiTheme="minorHAnsi" w:eastAsiaTheme="minorHAnsi" w:hAnsiTheme="minorHAnsi" w:cs="Arial"/>
                  <w:b/>
                  <w:sz w:val="22"/>
                  <w:szCs w:val="22"/>
                </w:rPr>
                <w:delText>Funds</w:delText>
              </w:r>
              <w:r w:rsidR="006D61A7" w:rsidDel="002D1218">
                <w:rPr>
                  <w:rFonts w:asciiTheme="minorHAnsi" w:eastAsiaTheme="minorHAnsi" w:hAnsiTheme="minorHAnsi" w:cs="Arial"/>
                  <w:sz w:val="22"/>
                  <w:szCs w:val="22"/>
                </w:rPr>
                <w:delText xml:space="preserve"> </w:delText>
              </w:r>
            </w:del>
          </w:p>
          <w:p w:rsidR="00AC7EA5" w:rsidRPr="004D128B" w:rsidDel="002D1218" w:rsidRDefault="00AC7EA5" w:rsidP="002B5233">
            <w:pPr>
              <w:rPr>
                <w:del w:id="522" w:author="Manager" w:date="2019-11-06T11:53:00Z"/>
                <w:rFonts w:asciiTheme="minorHAnsi" w:eastAsiaTheme="minorHAnsi" w:hAnsiTheme="minorHAnsi" w:cs="Arial"/>
                <w:sz w:val="22"/>
                <w:szCs w:val="22"/>
              </w:rPr>
            </w:pPr>
            <w:del w:id="523" w:author="Manager" w:date="2019-11-06T11:53:00Z">
              <w:r w:rsidRPr="004D128B" w:rsidDel="002D1218">
                <w:rPr>
                  <w:rFonts w:asciiTheme="minorHAnsi" w:eastAsiaTheme="minorHAnsi" w:hAnsiTheme="minorHAnsi" w:cs="Arial"/>
                  <w:sz w:val="22"/>
                  <w:szCs w:val="22"/>
                </w:rPr>
                <w:delText xml:space="preserve">Cash, cheques, or </w:delText>
              </w:r>
              <w:r w:rsidR="006D61A7" w:rsidDel="002D1218">
                <w:rPr>
                  <w:rFonts w:asciiTheme="minorHAnsi" w:eastAsiaTheme="minorHAnsi" w:hAnsiTheme="minorHAnsi" w:cs="Arial"/>
                  <w:sz w:val="22"/>
                  <w:szCs w:val="22"/>
                </w:rPr>
                <w:delText>bank accounts</w:delText>
              </w:r>
              <w:r w:rsidRPr="004D128B" w:rsidDel="002D1218">
                <w:rPr>
                  <w:rFonts w:asciiTheme="minorHAnsi" w:eastAsiaTheme="minorHAnsi" w:hAnsiTheme="minorHAnsi" w:cs="Arial"/>
                  <w:sz w:val="22"/>
                  <w:szCs w:val="22"/>
                </w:rPr>
                <w:delText>.</w:delText>
              </w:r>
            </w:del>
          </w:p>
          <w:p w:rsidR="00AC7EA5" w:rsidRPr="004D128B" w:rsidDel="002D1218" w:rsidRDefault="00AC7EA5" w:rsidP="002B5233">
            <w:pPr>
              <w:rPr>
                <w:del w:id="524" w:author="Manager" w:date="2019-11-06T11:53:00Z"/>
                <w:rFonts w:asciiTheme="minorHAnsi" w:eastAsiaTheme="minorHAnsi" w:hAnsiTheme="minorHAnsi" w:cs="Arial"/>
                <w:sz w:val="22"/>
                <w:szCs w:val="22"/>
              </w:rPr>
            </w:pPr>
          </w:p>
          <w:p w:rsidR="00AC7EA5" w:rsidRPr="004D128B" w:rsidDel="002D1218" w:rsidRDefault="00AC7EA5" w:rsidP="002B5233">
            <w:pPr>
              <w:outlineLvl w:val="0"/>
              <w:rPr>
                <w:del w:id="525" w:author="Manager" w:date="2019-11-06T11:53:00Z"/>
                <w:rFonts w:asciiTheme="minorHAnsi" w:eastAsiaTheme="minorHAnsi" w:hAnsiTheme="minorHAnsi" w:cs="Arial"/>
                <w:sz w:val="22"/>
                <w:szCs w:val="22"/>
              </w:rPr>
            </w:pPr>
            <w:del w:id="526" w:author="Manager" w:date="2019-11-06T11:53:00Z">
              <w:r w:rsidRPr="004D128B" w:rsidDel="002D1218">
                <w:rPr>
                  <w:rFonts w:asciiTheme="minorHAnsi" w:eastAsiaTheme="minorHAnsi" w:hAnsiTheme="minorHAnsi" w:cs="Arial"/>
                  <w:b/>
                  <w:sz w:val="22"/>
                  <w:szCs w:val="22"/>
                </w:rPr>
                <w:delText>Property</w:delText>
              </w:r>
              <w:r w:rsidRPr="004D128B" w:rsidDel="002D1218">
                <w:rPr>
                  <w:rFonts w:asciiTheme="minorHAnsi" w:eastAsiaTheme="minorHAnsi" w:hAnsiTheme="minorHAnsi" w:cs="Arial"/>
                  <w:sz w:val="22"/>
                  <w:szCs w:val="22"/>
                </w:rPr>
                <w:delText xml:space="preserve"> </w:delText>
              </w:r>
            </w:del>
          </w:p>
          <w:p w:rsidR="00AC7EA5" w:rsidRPr="004D128B" w:rsidDel="002D1218" w:rsidRDefault="00AC7EA5" w:rsidP="00013111">
            <w:pPr>
              <w:outlineLvl w:val="0"/>
              <w:rPr>
                <w:del w:id="527" w:author="Manager" w:date="2019-11-06T11:53:00Z"/>
                <w:rFonts w:asciiTheme="minorHAnsi" w:eastAsiaTheme="minorHAnsi" w:hAnsiTheme="minorHAnsi" w:cs="Arial"/>
                <w:sz w:val="22"/>
                <w:szCs w:val="22"/>
              </w:rPr>
            </w:pPr>
            <w:del w:id="528" w:author="Manager" w:date="2019-11-06T11:53:00Z">
              <w:r w:rsidRPr="004D128B" w:rsidDel="002D1218">
                <w:rPr>
                  <w:rFonts w:asciiTheme="minorHAnsi" w:eastAsiaTheme="minorHAnsi" w:hAnsiTheme="minorHAnsi" w:cs="Arial"/>
                  <w:sz w:val="22"/>
                  <w:szCs w:val="22"/>
                </w:rPr>
                <w:delText>Any tangible item owned by the Centre.</w:delText>
              </w:r>
            </w:del>
          </w:p>
        </w:tc>
      </w:tr>
      <w:tr w:rsidR="00AC7EA5" w:rsidRPr="004D128B" w:rsidDel="002D1218" w:rsidTr="006D61A7">
        <w:trPr>
          <w:del w:id="529" w:author="Manager" w:date="2019-11-06T11:53:00Z"/>
        </w:trPr>
        <w:tc>
          <w:tcPr>
            <w:tcW w:w="2200" w:type="dxa"/>
          </w:tcPr>
          <w:p w:rsidR="00AC7EA5" w:rsidRPr="004D128B" w:rsidDel="002D1218" w:rsidRDefault="006D61A7" w:rsidP="002B5233">
            <w:pPr>
              <w:rPr>
                <w:del w:id="530" w:author="Manager" w:date="2019-11-06T11:53:00Z"/>
                <w:rFonts w:asciiTheme="minorHAnsi" w:eastAsiaTheme="minorHAnsi" w:hAnsiTheme="minorHAnsi" w:cstheme="minorBidi"/>
                <w:b/>
                <w:sz w:val="22"/>
                <w:szCs w:val="22"/>
              </w:rPr>
            </w:pPr>
            <w:del w:id="531" w:author="Manager" w:date="2019-11-06T11:53:00Z">
              <w:r w:rsidDel="002D1218">
                <w:rPr>
                  <w:rFonts w:asciiTheme="minorHAnsi" w:eastAsiaTheme="minorHAnsi" w:hAnsiTheme="minorHAnsi" w:cstheme="minorBidi"/>
                  <w:b/>
                  <w:sz w:val="22"/>
                  <w:szCs w:val="22"/>
                </w:rPr>
                <w:delText xml:space="preserve">Guiding </w:delText>
              </w:r>
              <w:r w:rsidR="00AC7EA5" w:rsidRPr="004D128B" w:rsidDel="002D1218">
                <w:rPr>
                  <w:rFonts w:asciiTheme="minorHAnsi" w:eastAsiaTheme="minorHAnsi" w:hAnsiTheme="minorHAnsi" w:cstheme="minorBidi"/>
                  <w:b/>
                  <w:sz w:val="22"/>
                  <w:szCs w:val="22"/>
                </w:rPr>
                <w:delText>Principles</w:delText>
              </w:r>
            </w:del>
          </w:p>
        </w:tc>
        <w:tc>
          <w:tcPr>
            <w:tcW w:w="6790" w:type="dxa"/>
          </w:tcPr>
          <w:p w:rsidR="00AC7EA5" w:rsidRPr="004D128B" w:rsidDel="002D1218" w:rsidRDefault="00AC7EA5" w:rsidP="002B5233">
            <w:pPr>
              <w:rPr>
                <w:del w:id="532" w:author="Manager" w:date="2019-11-06T11:53:00Z"/>
                <w:rFonts w:asciiTheme="minorHAnsi" w:eastAsiaTheme="minorHAnsi" w:hAnsiTheme="minorHAnsi" w:cs="Arial"/>
                <w:sz w:val="22"/>
                <w:szCs w:val="22"/>
              </w:rPr>
            </w:pPr>
          </w:p>
        </w:tc>
      </w:tr>
      <w:tr w:rsidR="00AC7EA5" w:rsidRPr="004D128B" w:rsidDel="002D1218" w:rsidTr="006D61A7">
        <w:trPr>
          <w:del w:id="533" w:author="Manager" w:date="2019-11-06T11:53:00Z"/>
        </w:trPr>
        <w:tc>
          <w:tcPr>
            <w:tcW w:w="2200" w:type="dxa"/>
          </w:tcPr>
          <w:p w:rsidR="00AC7EA5" w:rsidRPr="004D128B" w:rsidDel="002D1218" w:rsidRDefault="00AC7EA5" w:rsidP="002B5233">
            <w:pPr>
              <w:rPr>
                <w:del w:id="534" w:author="Manager" w:date="2019-11-06T11:53:00Z"/>
                <w:rFonts w:asciiTheme="minorHAnsi" w:eastAsiaTheme="minorHAnsi" w:hAnsiTheme="minorHAnsi" w:cstheme="minorBidi"/>
                <w:i/>
                <w:sz w:val="22"/>
                <w:szCs w:val="22"/>
              </w:rPr>
            </w:pPr>
            <w:del w:id="535" w:author="Manager" w:date="2019-11-06T11:53:00Z">
              <w:r w:rsidRPr="004D128B" w:rsidDel="002D1218">
                <w:rPr>
                  <w:rFonts w:asciiTheme="minorHAnsi" w:eastAsiaTheme="minorHAnsi" w:hAnsiTheme="minorHAnsi" w:cstheme="minorBidi"/>
                  <w:i/>
                  <w:sz w:val="22"/>
                  <w:szCs w:val="22"/>
                </w:rPr>
                <w:delText>Prevention</w:delText>
              </w:r>
            </w:del>
          </w:p>
        </w:tc>
        <w:tc>
          <w:tcPr>
            <w:tcW w:w="6790" w:type="dxa"/>
          </w:tcPr>
          <w:p w:rsidR="00AC7EA5" w:rsidRPr="004D128B" w:rsidDel="002D1218" w:rsidRDefault="00AC7EA5" w:rsidP="002B5233">
            <w:pPr>
              <w:rPr>
                <w:del w:id="536" w:author="Manager" w:date="2019-11-06T11:53:00Z"/>
                <w:rFonts w:asciiTheme="minorHAnsi" w:eastAsiaTheme="minorHAnsi" w:hAnsiTheme="minorHAnsi" w:cs="Arial"/>
                <w:sz w:val="22"/>
                <w:szCs w:val="22"/>
              </w:rPr>
            </w:pPr>
            <w:del w:id="537" w:author="Manager" w:date="2019-11-06T11:53:00Z">
              <w:r w:rsidRPr="004D128B" w:rsidDel="002D1218">
                <w:rPr>
                  <w:rFonts w:asciiTheme="minorHAnsi" w:eastAsiaTheme="minorHAnsi" w:hAnsiTheme="minorHAnsi" w:cs="Arial"/>
                  <w:sz w:val="22"/>
                  <w:szCs w:val="22"/>
                </w:rPr>
                <w:delText xml:space="preserve">The </w:delText>
              </w:r>
              <w:r w:rsidR="006D61A7" w:rsidDel="002D1218">
                <w:rPr>
                  <w:rFonts w:asciiTheme="minorHAnsi" w:eastAsiaTheme="minorHAnsi" w:hAnsiTheme="minorHAnsi" w:cs="Arial"/>
                  <w:sz w:val="22"/>
                  <w:szCs w:val="22"/>
                </w:rPr>
                <w:delText xml:space="preserve">CoM </w:delText>
              </w:r>
              <w:r w:rsidRPr="004D128B" w:rsidDel="002D1218">
                <w:rPr>
                  <w:rFonts w:asciiTheme="minorHAnsi" w:eastAsiaTheme="minorHAnsi" w:hAnsiTheme="minorHAnsi" w:cs="Arial"/>
                  <w:sz w:val="22"/>
                  <w:szCs w:val="22"/>
                </w:rPr>
                <w:delText>and Manager will ensure that appropriate controls are operating to minimise the Centre’s exposure to fraudulent activities.</w:delText>
              </w:r>
            </w:del>
          </w:p>
          <w:p w:rsidR="00AC7EA5" w:rsidRPr="004D128B" w:rsidDel="002D1218" w:rsidRDefault="00AC7EA5" w:rsidP="002B5233">
            <w:pPr>
              <w:rPr>
                <w:del w:id="538" w:author="Manager" w:date="2019-11-06T11:53:00Z"/>
                <w:rFonts w:asciiTheme="minorHAnsi" w:eastAsiaTheme="minorHAnsi" w:hAnsiTheme="minorHAnsi" w:cs="Arial"/>
                <w:sz w:val="22"/>
                <w:szCs w:val="22"/>
              </w:rPr>
            </w:pPr>
            <w:del w:id="539" w:author="Manager" w:date="2019-11-06T11:53:00Z">
              <w:r w:rsidRPr="004D128B" w:rsidDel="002D1218">
                <w:rPr>
                  <w:rFonts w:asciiTheme="minorHAnsi" w:eastAsiaTheme="minorHAnsi" w:hAnsiTheme="minorHAnsi" w:cs="Arial"/>
                  <w:sz w:val="22"/>
                  <w:szCs w:val="22"/>
                </w:rPr>
                <w:delText>Fraud may occur as a result of:</w:delText>
              </w:r>
            </w:del>
          </w:p>
          <w:p w:rsidR="00AC7EA5" w:rsidRPr="004D128B" w:rsidDel="002D1218" w:rsidRDefault="00AC7EA5" w:rsidP="002B5233">
            <w:pPr>
              <w:numPr>
                <w:ilvl w:val="0"/>
                <w:numId w:val="14"/>
              </w:numPr>
              <w:rPr>
                <w:del w:id="540" w:author="Manager" w:date="2019-11-06T11:53:00Z"/>
                <w:rFonts w:asciiTheme="minorHAnsi" w:eastAsiaTheme="minorHAnsi" w:hAnsiTheme="minorHAnsi" w:cs="Arial"/>
                <w:sz w:val="22"/>
                <w:szCs w:val="22"/>
              </w:rPr>
            </w:pPr>
            <w:del w:id="541" w:author="Manager" w:date="2019-11-06T11:53:00Z">
              <w:r w:rsidRPr="004D128B" w:rsidDel="002D1218">
                <w:rPr>
                  <w:rFonts w:asciiTheme="minorHAnsi" w:eastAsiaTheme="minorHAnsi" w:hAnsiTheme="minorHAnsi" w:cs="Arial"/>
                  <w:sz w:val="22"/>
                  <w:szCs w:val="22"/>
                </w:rPr>
                <w:delText>Poor internal controls</w:delText>
              </w:r>
            </w:del>
          </w:p>
          <w:p w:rsidR="00AC7EA5" w:rsidRPr="004D128B" w:rsidDel="002D1218" w:rsidRDefault="00AC7EA5" w:rsidP="002B5233">
            <w:pPr>
              <w:numPr>
                <w:ilvl w:val="0"/>
                <w:numId w:val="14"/>
              </w:numPr>
              <w:rPr>
                <w:del w:id="542" w:author="Manager" w:date="2019-11-06T11:53:00Z"/>
                <w:rFonts w:asciiTheme="minorHAnsi" w:eastAsiaTheme="minorHAnsi" w:hAnsiTheme="minorHAnsi" w:cs="Arial"/>
                <w:sz w:val="22"/>
                <w:szCs w:val="22"/>
              </w:rPr>
            </w:pPr>
            <w:del w:id="543" w:author="Manager" w:date="2019-11-06T11:53:00Z">
              <w:r w:rsidRPr="004D128B" w:rsidDel="002D1218">
                <w:rPr>
                  <w:rFonts w:asciiTheme="minorHAnsi" w:eastAsiaTheme="minorHAnsi" w:hAnsiTheme="minorHAnsi" w:cs="Arial"/>
                  <w:sz w:val="22"/>
                  <w:szCs w:val="22"/>
                </w:rPr>
                <w:delText>Management override of internal controls</w:delText>
              </w:r>
            </w:del>
          </w:p>
          <w:p w:rsidR="00AC7EA5" w:rsidRPr="004D128B" w:rsidDel="002D1218" w:rsidRDefault="00AC7EA5" w:rsidP="002B5233">
            <w:pPr>
              <w:numPr>
                <w:ilvl w:val="0"/>
                <w:numId w:val="14"/>
              </w:numPr>
              <w:rPr>
                <w:del w:id="544" w:author="Manager" w:date="2019-11-06T11:53:00Z"/>
                <w:rFonts w:asciiTheme="minorHAnsi" w:eastAsiaTheme="minorHAnsi" w:hAnsiTheme="minorHAnsi" w:cs="Arial"/>
                <w:sz w:val="22"/>
                <w:szCs w:val="22"/>
              </w:rPr>
            </w:pPr>
            <w:del w:id="545" w:author="Manager" w:date="2019-11-06T11:53:00Z">
              <w:r w:rsidRPr="004D128B" w:rsidDel="002D1218">
                <w:rPr>
                  <w:rFonts w:asciiTheme="minorHAnsi" w:eastAsiaTheme="minorHAnsi" w:hAnsiTheme="minorHAnsi" w:cs="Arial"/>
                  <w:sz w:val="22"/>
                  <w:szCs w:val="22"/>
                </w:rPr>
                <w:delText>Collusion between employees and third parties</w:delText>
              </w:r>
            </w:del>
          </w:p>
          <w:p w:rsidR="00AC7EA5" w:rsidRPr="004D128B" w:rsidDel="002D1218" w:rsidRDefault="00AC7EA5" w:rsidP="002B5233">
            <w:pPr>
              <w:numPr>
                <w:ilvl w:val="0"/>
                <w:numId w:val="14"/>
              </w:numPr>
              <w:rPr>
                <w:del w:id="546" w:author="Manager" w:date="2019-11-06T11:53:00Z"/>
                <w:rFonts w:asciiTheme="minorHAnsi" w:eastAsiaTheme="minorHAnsi" w:hAnsiTheme="minorHAnsi" w:cs="Arial"/>
                <w:sz w:val="22"/>
                <w:szCs w:val="22"/>
              </w:rPr>
            </w:pPr>
            <w:del w:id="547" w:author="Manager" w:date="2019-11-06T11:53:00Z">
              <w:r w:rsidRPr="004D128B" w:rsidDel="002D1218">
                <w:rPr>
                  <w:rFonts w:asciiTheme="minorHAnsi" w:eastAsiaTheme="minorHAnsi" w:hAnsiTheme="minorHAnsi" w:cs="Arial"/>
                  <w:sz w:val="22"/>
                  <w:szCs w:val="22"/>
                </w:rPr>
                <w:delText>Poor, or non-existent, organisational ethical standards</w:delText>
              </w:r>
            </w:del>
          </w:p>
          <w:p w:rsidR="00AC7EA5" w:rsidRPr="004D128B" w:rsidDel="002D1218" w:rsidRDefault="00AC7EA5" w:rsidP="002B5233">
            <w:pPr>
              <w:numPr>
                <w:ilvl w:val="0"/>
                <w:numId w:val="14"/>
              </w:numPr>
              <w:rPr>
                <w:del w:id="548" w:author="Manager" w:date="2019-11-06T11:53:00Z"/>
                <w:rFonts w:asciiTheme="minorHAnsi" w:eastAsiaTheme="minorHAnsi" w:hAnsiTheme="minorHAnsi" w:cs="Arial"/>
                <w:sz w:val="22"/>
                <w:szCs w:val="22"/>
              </w:rPr>
            </w:pPr>
            <w:del w:id="549" w:author="Manager" w:date="2019-11-06T11:53:00Z">
              <w:r w:rsidRPr="004D128B" w:rsidDel="002D1218">
                <w:rPr>
                  <w:rFonts w:asciiTheme="minorHAnsi" w:eastAsiaTheme="minorHAnsi" w:hAnsiTheme="minorHAnsi" w:cs="Arial"/>
                  <w:sz w:val="22"/>
                  <w:szCs w:val="22"/>
                </w:rPr>
                <w:delText>Lack of control over staff by their managers/coordinators</w:delText>
              </w:r>
            </w:del>
          </w:p>
          <w:p w:rsidR="00AC7EA5" w:rsidRPr="004D128B" w:rsidDel="002D1218" w:rsidRDefault="00AC7EA5" w:rsidP="002B5233">
            <w:pPr>
              <w:rPr>
                <w:del w:id="550" w:author="Manager" w:date="2019-11-06T11:53:00Z"/>
                <w:rFonts w:asciiTheme="minorHAnsi" w:eastAsiaTheme="minorHAnsi" w:hAnsiTheme="minorHAnsi" w:cs="Arial"/>
                <w:sz w:val="22"/>
                <w:szCs w:val="22"/>
              </w:rPr>
            </w:pPr>
          </w:p>
          <w:p w:rsidR="00AC7EA5" w:rsidRPr="004D128B" w:rsidDel="002D1218" w:rsidRDefault="00AC7EA5" w:rsidP="002B5233">
            <w:pPr>
              <w:outlineLvl w:val="0"/>
              <w:rPr>
                <w:del w:id="551" w:author="Manager" w:date="2019-11-06T11:53:00Z"/>
                <w:rFonts w:asciiTheme="minorHAnsi" w:eastAsiaTheme="minorHAnsi" w:hAnsiTheme="minorHAnsi" w:cs="Arial"/>
                <w:sz w:val="22"/>
                <w:szCs w:val="22"/>
              </w:rPr>
            </w:pPr>
            <w:del w:id="552" w:author="Manager" w:date="2019-11-06T11:53:00Z">
              <w:r w:rsidRPr="004D128B" w:rsidDel="002D1218">
                <w:rPr>
                  <w:rFonts w:asciiTheme="minorHAnsi" w:eastAsiaTheme="minorHAnsi" w:hAnsiTheme="minorHAnsi" w:cs="Arial"/>
                  <w:sz w:val="22"/>
                  <w:szCs w:val="22"/>
                </w:rPr>
                <w:delText>The following code of practice will aid in the prevention of fraud:</w:delText>
              </w:r>
            </w:del>
          </w:p>
          <w:p w:rsidR="00AC7EA5" w:rsidRPr="004D128B" w:rsidDel="002D1218" w:rsidRDefault="00AC7EA5" w:rsidP="002B5233">
            <w:pPr>
              <w:numPr>
                <w:ilvl w:val="0"/>
                <w:numId w:val="14"/>
              </w:numPr>
              <w:rPr>
                <w:del w:id="553" w:author="Manager" w:date="2019-11-06T11:53:00Z"/>
                <w:rFonts w:asciiTheme="minorHAnsi" w:eastAsiaTheme="minorHAnsi" w:hAnsiTheme="minorHAnsi" w:cs="Arial"/>
                <w:sz w:val="22"/>
                <w:szCs w:val="22"/>
              </w:rPr>
            </w:pPr>
            <w:del w:id="554" w:author="Manager" w:date="2019-11-06T11:53:00Z">
              <w:r w:rsidRPr="004D128B" w:rsidDel="002D1218">
                <w:rPr>
                  <w:rFonts w:asciiTheme="minorHAnsi" w:eastAsiaTheme="minorHAnsi" w:hAnsiTheme="minorHAnsi" w:cs="Arial"/>
                  <w:sz w:val="22"/>
                  <w:szCs w:val="22"/>
                </w:rPr>
                <w:delText xml:space="preserve">Adherence to all organisational procedures, especially those concerning documentation and authorisation of transactions. </w:delText>
              </w:r>
            </w:del>
          </w:p>
          <w:p w:rsidR="00AC7EA5" w:rsidRPr="004D128B" w:rsidDel="002D1218" w:rsidRDefault="00AC7EA5" w:rsidP="002B5233">
            <w:pPr>
              <w:numPr>
                <w:ilvl w:val="0"/>
                <w:numId w:val="14"/>
              </w:numPr>
              <w:rPr>
                <w:del w:id="555" w:author="Manager" w:date="2019-11-06T11:53:00Z"/>
                <w:rFonts w:asciiTheme="minorHAnsi" w:eastAsiaTheme="minorHAnsi" w:hAnsiTheme="minorHAnsi" w:cs="Arial"/>
                <w:sz w:val="22"/>
                <w:szCs w:val="22"/>
              </w:rPr>
            </w:pPr>
            <w:del w:id="556" w:author="Manager" w:date="2019-11-06T11:53:00Z">
              <w:r w:rsidRPr="004D128B" w:rsidDel="002D1218">
                <w:rPr>
                  <w:rFonts w:asciiTheme="minorHAnsi" w:eastAsiaTheme="minorHAnsi" w:hAnsiTheme="minorHAnsi" w:cs="Arial"/>
                  <w:sz w:val="22"/>
                  <w:szCs w:val="22"/>
                </w:rPr>
                <w:delText xml:space="preserve">Physical security over assets such as locking doors and restricting access to certain areas. </w:delText>
              </w:r>
            </w:del>
          </w:p>
          <w:p w:rsidR="00AC7EA5" w:rsidRPr="004D128B" w:rsidDel="002D1218" w:rsidRDefault="00AC7EA5" w:rsidP="002B5233">
            <w:pPr>
              <w:numPr>
                <w:ilvl w:val="0"/>
                <w:numId w:val="14"/>
              </w:numPr>
              <w:rPr>
                <w:del w:id="557" w:author="Manager" w:date="2019-11-06T11:53:00Z"/>
                <w:rFonts w:asciiTheme="minorHAnsi" w:eastAsiaTheme="minorHAnsi" w:hAnsiTheme="minorHAnsi" w:cs="Arial"/>
                <w:sz w:val="22"/>
                <w:szCs w:val="22"/>
              </w:rPr>
            </w:pPr>
            <w:del w:id="558" w:author="Manager" w:date="2019-11-06T11:53:00Z">
              <w:r w:rsidRPr="004D128B" w:rsidDel="002D1218">
                <w:rPr>
                  <w:rFonts w:asciiTheme="minorHAnsi" w:eastAsiaTheme="minorHAnsi" w:hAnsiTheme="minorHAnsi" w:cs="Arial"/>
                  <w:sz w:val="22"/>
                  <w:szCs w:val="22"/>
                </w:rPr>
                <w:delText xml:space="preserve">Proper training of employees. </w:delText>
              </w:r>
            </w:del>
          </w:p>
          <w:p w:rsidR="00AC7EA5" w:rsidRPr="004D128B" w:rsidDel="002D1218" w:rsidRDefault="00AC7EA5" w:rsidP="002B5233">
            <w:pPr>
              <w:numPr>
                <w:ilvl w:val="0"/>
                <w:numId w:val="14"/>
              </w:numPr>
              <w:rPr>
                <w:del w:id="559" w:author="Manager" w:date="2019-11-06T11:53:00Z"/>
                <w:rFonts w:asciiTheme="minorHAnsi" w:eastAsiaTheme="minorHAnsi" w:hAnsiTheme="minorHAnsi" w:cs="Arial"/>
                <w:sz w:val="22"/>
                <w:szCs w:val="22"/>
              </w:rPr>
            </w:pPr>
            <w:del w:id="560" w:author="Manager" w:date="2019-11-06T11:53:00Z">
              <w:r w:rsidRPr="004D128B" w:rsidDel="002D1218">
                <w:rPr>
                  <w:rFonts w:asciiTheme="minorHAnsi" w:eastAsiaTheme="minorHAnsi" w:hAnsiTheme="minorHAnsi" w:cs="Arial"/>
                  <w:sz w:val="22"/>
                  <w:szCs w:val="22"/>
                </w:rPr>
                <w:delText xml:space="preserve">Independent review and monitoring of tasks. </w:delText>
              </w:r>
            </w:del>
          </w:p>
          <w:p w:rsidR="00AC7EA5" w:rsidRPr="004D128B" w:rsidDel="002D1218" w:rsidRDefault="00AC7EA5" w:rsidP="002B5233">
            <w:pPr>
              <w:numPr>
                <w:ilvl w:val="0"/>
                <w:numId w:val="14"/>
              </w:numPr>
              <w:rPr>
                <w:del w:id="561" w:author="Manager" w:date="2019-11-06T11:53:00Z"/>
                <w:rFonts w:asciiTheme="minorHAnsi" w:eastAsiaTheme="minorHAnsi" w:hAnsiTheme="minorHAnsi" w:cs="Arial"/>
                <w:sz w:val="22"/>
                <w:szCs w:val="22"/>
              </w:rPr>
            </w:pPr>
            <w:del w:id="562" w:author="Manager" w:date="2019-11-06T11:53:00Z">
              <w:r w:rsidRPr="004D128B" w:rsidDel="002D1218">
                <w:rPr>
                  <w:rFonts w:asciiTheme="minorHAnsi" w:eastAsiaTheme="minorHAnsi" w:hAnsiTheme="minorHAnsi" w:cs="Arial"/>
                  <w:sz w:val="22"/>
                  <w:szCs w:val="22"/>
                </w:rPr>
                <w:delText xml:space="preserve">Separation of duties so that no one employee is responsible for a transaction from start to finish. </w:delText>
              </w:r>
            </w:del>
          </w:p>
          <w:p w:rsidR="00AC7EA5" w:rsidRPr="004D128B" w:rsidDel="002D1218" w:rsidRDefault="00AC7EA5" w:rsidP="002B5233">
            <w:pPr>
              <w:numPr>
                <w:ilvl w:val="0"/>
                <w:numId w:val="14"/>
              </w:numPr>
              <w:rPr>
                <w:del w:id="563" w:author="Manager" w:date="2019-11-06T11:53:00Z"/>
                <w:rFonts w:asciiTheme="minorHAnsi" w:eastAsiaTheme="minorHAnsi" w:hAnsiTheme="minorHAnsi" w:cs="Arial"/>
                <w:sz w:val="22"/>
                <w:szCs w:val="22"/>
              </w:rPr>
            </w:pPr>
            <w:del w:id="564" w:author="Manager" w:date="2019-11-06T11:53:00Z">
              <w:r w:rsidRPr="004D128B" w:rsidDel="002D1218">
                <w:rPr>
                  <w:rFonts w:asciiTheme="minorHAnsi" w:eastAsiaTheme="minorHAnsi" w:hAnsiTheme="minorHAnsi" w:cs="Arial"/>
                  <w:sz w:val="22"/>
                  <w:szCs w:val="22"/>
                </w:rPr>
                <w:delText xml:space="preserve">Clear lines of authority. </w:delText>
              </w:r>
            </w:del>
          </w:p>
          <w:p w:rsidR="00AC7EA5" w:rsidRPr="004D128B" w:rsidDel="002D1218" w:rsidRDefault="00AC7EA5" w:rsidP="002B5233">
            <w:pPr>
              <w:numPr>
                <w:ilvl w:val="0"/>
                <w:numId w:val="14"/>
              </w:numPr>
              <w:rPr>
                <w:del w:id="565" w:author="Manager" w:date="2019-11-06T11:53:00Z"/>
                <w:rFonts w:asciiTheme="minorHAnsi" w:eastAsiaTheme="minorHAnsi" w:hAnsiTheme="minorHAnsi" w:cs="Arial"/>
                <w:sz w:val="22"/>
                <w:szCs w:val="22"/>
              </w:rPr>
            </w:pPr>
            <w:del w:id="566" w:author="Manager" w:date="2019-11-06T11:53:00Z">
              <w:r w:rsidRPr="004D128B" w:rsidDel="002D1218">
                <w:rPr>
                  <w:rFonts w:asciiTheme="minorHAnsi" w:eastAsiaTheme="minorHAnsi" w:hAnsiTheme="minorHAnsi" w:cs="Arial"/>
                  <w:sz w:val="22"/>
                  <w:szCs w:val="22"/>
                </w:rPr>
                <w:delText xml:space="preserve">Conflict of interest statements that are enforced. </w:delText>
              </w:r>
            </w:del>
          </w:p>
          <w:p w:rsidR="00AC7EA5" w:rsidRPr="004D128B" w:rsidDel="002D1218" w:rsidRDefault="00AC7EA5" w:rsidP="002B5233">
            <w:pPr>
              <w:numPr>
                <w:ilvl w:val="0"/>
                <w:numId w:val="14"/>
              </w:numPr>
              <w:rPr>
                <w:del w:id="567" w:author="Manager" w:date="2019-11-06T11:53:00Z"/>
                <w:rFonts w:asciiTheme="minorHAnsi" w:eastAsiaTheme="minorHAnsi" w:hAnsiTheme="minorHAnsi" w:cs="Arial"/>
                <w:sz w:val="22"/>
                <w:szCs w:val="22"/>
              </w:rPr>
            </w:pPr>
            <w:del w:id="568" w:author="Manager" w:date="2019-11-06T11:53:00Z">
              <w:r w:rsidRPr="004D128B" w:rsidDel="002D1218">
                <w:rPr>
                  <w:rFonts w:asciiTheme="minorHAnsi" w:eastAsiaTheme="minorHAnsi" w:hAnsiTheme="minorHAnsi" w:cs="Arial"/>
                  <w:sz w:val="22"/>
                  <w:szCs w:val="22"/>
                </w:rPr>
                <w:delText xml:space="preserve">Rotation of duties in positions more susceptible to fraud. </w:delText>
              </w:r>
            </w:del>
          </w:p>
          <w:p w:rsidR="00AC7EA5" w:rsidRPr="004D128B" w:rsidDel="002D1218" w:rsidRDefault="00AC7EA5" w:rsidP="002B5233">
            <w:pPr>
              <w:numPr>
                <w:ilvl w:val="0"/>
                <w:numId w:val="14"/>
              </w:numPr>
              <w:rPr>
                <w:del w:id="569" w:author="Manager" w:date="2019-11-06T11:53:00Z"/>
                <w:rFonts w:asciiTheme="minorHAnsi" w:eastAsiaTheme="minorHAnsi" w:hAnsiTheme="minorHAnsi" w:cs="Arial"/>
                <w:sz w:val="22"/>
                <w:szCs w:val="22"/>
              </w:rPr>
            </w:pPr>
            <w:del w:id="570" w:author="Manager" w:date="2019-11-06T11:53:00Z">
              <w:r w:rsidRPr="004D128B" w:rsidDel="002D1218">
                <w:rPr>
                  <w:rFonts w:asciiTheme="minorHAnsi" w:eastAsiaTheme="minorHAnsi" w:hAnsiTheme="minorHAnsi" w:cs="Arial"/>
                  <w:sz w:val="22"/>
                  <w:szCs w:val="22"/>
                </w:rPr>
                <w:delText xml:space="preserve">Ensuring that employees take regular leave. </w:delText>
              </w:r>
            </w:del>
          </w:p>
          <w:p w:rsidR="00AC7EA5" w:rsidRPr="004D128B" w:rsidDel="002D1218" w:rsidRDefault="00AC7EA5" w:rsidP="00013111">
            <w:pPr>
              <w:numPr>
                <w:ilvl w:val="0"/>
                <w:numId w:val="14"/>
              </w:numPr>
              <w:rPr>
                <w:del w:id="571" w:author="Manager" w:date="2019-11-06T11:53:00Z"/>
                <w:rFonts w:asciiTheme="minorHAnsi" w:eastAsiaTheme="minorHAnsi" w:hAnsiTheme="minorHAnsi" w:cs="Arial"/>
                <w:sz w:val="22"/>
                <w:szCs w:val="22"/>
              </w:rPr>
            </w:pPr>
            <w:del w:id="572" w:author="Manager" w:date="2019-11-06T11:53:00Z">
              <w:r w:rsidRPr="004D128B" w:rsidDel="002D1218">
                <w:rPr>
                  <w:rFonts w:asciiTheme="minorHAnsi" w:eastAsiaTheme="minorHAnsi" w:hAnsiTheme="minorHAnsi" w:cs="Arial"/>
                  <w:sz w:val="22"/>
                  <w:szCs w:val="22"/>
                </w:rPr>
                <w:delText xml:space="preserve">Regular independent audits of areas susceptible to fraud. </w:delText>
              </w:r>
            </w:del>
          </w:p>
        </w:tc>
      </w:tr>
      <w:tr w:rsidR="00AC7EA5" w:rsidRPr="004D128B" w:rsidDel="002D1218" w:rsidTr="006D61A7">
        <w:trPr>
          <w:del w:id="573" w:author="Manager" w:date="2019-11-06T11:53:00Z"/>
        </w:trPr>
        <w:tc>
          <w:tcPr>
            <w:tcW w:w="2200" w:type="dxa"/>
          </w:tcPr>
          <w:p w:rsidR="00AC7EA5" w:rsidRPr="004D128B" w:rsidDel="002D1218" w:rsidRDefault="00AC7EA5" w:rsidP="002B5233">
            <w:pPr>
              <w:rPr>
                <w:del w:id="574" w:author="Manager" w:date="2019-11-06T11:53:00Z"/>
                <w:rFonts w:asciiTheme="minorHAnsi" w:eastAsiaTheme="minorHAnsi" w:hAnsiTheme="minorHAnsi" w:cs="Arial"/>
                <w:i/>
                <w:sz w:val="22"/>
                <w:szCs w:val="22"/>
              </w:rPr>
            </w:pPr>
            <w:del w:id="575" w:author="Manager" w:date="2019-11-06T11:53:00Z">
              <w:r w:rsidRPr="004D128B" w:rsidDel="002D1218">
                <w:rPr>
                  <w:rFonts w:asciiTheme="minorHAnsi" w:eastAsiaTheme="minorHAnsi" w:hAnsiTheme="minorHAnsi" w:cs="Arial"/>
                  <w:i/>
                  <w:sz w:val="22"/>
                  <w:szCs w:val="22"/>
                </w:rPr>
                <w:delText>Responsibility to Report</w:delText>
              </w:r>
            </w:del>
          </w:p>
        </w:tc>
        <w:tc>
          <w:tcPr>
            <w:tcW w:w="6790" w:type="dxa"/>
          </w:tcPr>
          <w:p w:rsidR="00AC7EA5" w:rsidRPr="004D128B" w:rsidDel="002D1218" w:rsidRDefault="00AC7EA5" w:rsidP="002B5233">
            <w:pPr>
              <w:numPr>
                <w:ilvl w:val="0"/>
                <w:numId w:val="14"/>
              </w:numPr>
              <w:rPr>
                <w:del w:id="576" w:author="Manager" w:date="2019-11-06T11:53:00Z"/>
                <w:rFonts w:asciiTheme="minorHAnsi" w:eastAsiaTheme="minorHAnsi" w:hAnsiTheme="minorHAnsi" w:cs="Arial"/>
                <w:sz w:val="22"/>
                <w:szCs w:val="22"/>
              </w:rPr>
            </w:pPr>
            <w:del w:id="577" w:author="Manager" w:date="2019-11-06T11:53:00Z">
              <w:r w:rsidRPr="004D128B" w:rsidDel="002D1218">
                <w:rPr>
                  <w:rFonts w:asciiTheme="minorHAnsi" w:eastAsiaTheme="minorHAnsi" w:hAnsiTheme="minorHAnsi" w:cs="Arial"/>
                  <w:sz w:val="22"/>
                  <w:szCs w:val="22"/>
                </w:rPr>
                <w:delText>Any employee who has knowledge of an occurrence of fraud, or has reason to suspect that a fraud has occurred, will immediately notify the Manager.</w:delText>
              </w:r>
            </w:del>
          </w:p>
          <w:p w:rsidR="00AC7EA5" w:rsidRPr="004D128B" w:rsidDel="002D1218" w:rsidRDefault="00AC7EA5" w:rsidP="002B5233">
            <w:pPr>
              <w:numPr>
                <w:ilvl w:val="0"/>
                <w:numId w:val="14"/>
              </w:numPr>
              <w:rPr>
                <w:del w:id="578" w:author="Manager" w:date="2019-11-06T11:53:00Z"/>
                <w:rFonts w:asciiTheme="minorHAnsi" w:eastAsiaTheme="minorHAnsi" w:hAnsiTheme="minorHAnsi" w:cs="Arial"/>
                <w:sz w:val="22"/>
                <w:szCs w:val="22"/>
              </w:rPr>
            </w:pPr>
            <w:del w:id="579" w:author="Manager" w:date="2019-11-06T11:53:00Z">
              <w:r w:rsidRPr="004D128B" w:rsidDel="002D1218">
                <w:rPr>
                  <w:rFonts w:asciiTheme="minorHAnsi" w:eastAsiaTheme="minorHAnsi" w:hAnsiTheme="minorHAnsi" w:cs="Arial"/>
                  <w:sz w:val="22"/>
                  <w:szCs w:val="22"/>
                </w:rPr>
                <w:delText>If the employee has reason to believe that the Manager may be involved, the employee will immediately notify the Chairperson of the</w:delText>
              </w:r>
              <w:r w:rsidR="00E01856" w:rsidDel="002D1218">
                <w:rPr>
                  <w:rFonts w:asciiTheme="minorHAnsi" w:eastAsiaTheme="minorHAnsi" w:hAnsiTheme="minorHAnsi" w:cs="Arial"/>
                  <w:sz w:val="22"/>
                  <w:szCs w:val="22"/>
                </w:rPr>
                <w:delText xml:space="preserve"> </w:delText>
              </w:r>
              <w:r w:rsidR="002B5233" w:rsidDel="002D1218">
                <w:rPr>
                  <w:rFonts w:asciiTheme="minorHAnsi" w:eastAsiaTheme="minorHAnsi" w:hAnsiTheme="minorHAnsi" w:cs="Arial"/>
                  <w:sz w:val="22"/>
                  <w:szCs w:val="22"/>
                </w:rPr>
                <w:delText>CoM</w:delText>
              </w:r>
              <w:r w:rsidRPr="004D128B" w:rsidDel="002D1218">
                <w:rPr>
                  <w:rFonts w:asciiTheme="minorHAnsi" w:eastAsiaTheme="minorHAnsi" w:hAnsiTheme="minorHAnsi" w:cs="Arial"/>
                  <w:sz w:val="22"/>
                  <w:szCs w:val="22"/>
                </w:rPr>
                <w:delText>.</w:delText>
              </w:r>
            </w:del>
          </w:p>
          <w:p w:rsidR="00AC7EA5" w:rsidRPr="004D128B" w:rsidDel="002D1218" w:rsidRDefault="00AC7EA5" w:rsidP="002B5233">
            <w:pPr>
              <w:numPr>
                <w:ilvl w:val="0"/>
                <w:numId w:val="14"/>
              </w:numPr>
              <w:rPr>
                <w:del w:id="580" w:author="Manager" w:date="2019-11-06T11:53:00Z"/>
                <w:rFonts w:asciiTheme="minorHAnsi" w:eastAsiaTheme="minorHAnsi" w:hAnsiTheme="minorHAnsi" w:cs="Arial"/>
                <w:sz w:val="22"/>
                <w:szCs w:val="22"/>
              </w:rPr>
            </w:pPr>
            <w:del w:id="581" w:author="Manager" w:date="2019-11-06T11:53:00Z">
              <w:r w:rsidRPr="004D128B" w:rsidDel="002D1218">
                <w:rPr>
                  <w:rFonts w:asciiTheme="minorHAnsi" w:eastAsiaTheme="minorHAnsi" w:hAnsiTheme="minorHAnsi" w:cs="Arial"/>
                  <w:sz w:val="22"/>
                  <w:szCs w:val="22"/>
                </w:rPr>
                <w:delText xml:space="preserve">Every employee will co-operate with investigations pursuant to this administrative procedure in accordance with the Centre’s Policies and Procedures. </w:delText>
              </w:r>
            </w:del>
          </w:p>
          <w:p w:rsidR="00AC7EA5" w:rsidRPr="004D128B" w:rsidDel="002D1218" w:rsidRDefault="00AC7EA5" w:rsidP="00013111">
            <w:pPr>
              <w:numPr>
                <w:ilvl w:val="0"/>
                <w:numId w:val="14"/>
              </w:numPr>
              <w:rPr>
                <w:del w:id="582" w:author="Manager" w:date="2019-11-06T11:53:00Z"/>
                <w:rFonts w:asciiTheme="minorHAnsi" w:eastAsiaTheme="minorHAnsi" w:hAnsiTheme="minorHAnsi" w:cs="Arial"/>
                <w:sz w:val="22"/>
                <w:szCs w:val="22"/>
              </w:rPr>
            </w:pPr>
            <w:del w:id="583" w:author="Manager" w:date="2019-11-06T11:53:00Z">
              <w:r w:rsidRPr="004D128B" w:rsidDel="002D1218">
                <w:rPr>
                  <w:rFonts w:asciiTheme="minorHAnsi" w:eastAsiaTheme="minorHAnsi" w:hAnsiTheme="minorHAnsi" w:cs="Arial"/>
                  <w:sz w:val="22"/>
                  <w:szCs w:val="22"/>
                </w:rPr>
                <w:delText>The employee will not discuss the matter with anyone other than his/her Manager, the Auditor and the Police.</w:delText>
              </w:r>
            </w:del>
          </w:p>
        </w:tc>
      </w:tr>
      <w:tr w:rsidR="00AC7EA5" w:rsidRPr="004D128B" w:rsidDel="002D1218" w:rsidTr="006D61A7">
        <w:trPr>
          <w:del w:id="584" w:author="Manager" w:date="2019-11-06T11:53:00Z"/>
        </w:trPr>
        <w:tc>
          <w:tcPr>
            <w:tcW w:w="2200" w:type="dxa"/>
          </w:tcPr>
          <w:p w:rsidR="00AC7EA5" w:rsidRPr="004D128B" w:rsidDel="002D1218" w:rsidRDefault="00AC7EA5" w:rsidP="002B5233">
            <w:pPr>
              <w:rPr>
                <w:del w:id="585" w:author="Manager" w:date="2019-11-06T11:53:00Z"/>
                <w:rFonts w:asciiTheme="minorHAnsi" w:eastAsiaTheme="minorHAnsi" w:hAnsiTheme="minorHAnsi" w:cs="Arial"/>
                <w:i/>
                <w:sz w:val="22"/>
                <w:szCs w:val="22"/>
              </w:rPr>
            </w:pPr>
            <w:del w:id="586" w:author="Manager" w:date="2019-11-06T11:53:00Z">
              <w:r w:rsidRPr="004D128B" w:rsidDel="002D1218">
                <w:rPr>
                  <w:rFonts w:asciiTheme="minorHAnsi" w:eastAsiaTheme="minorHAnsi" w:hAnsiTheme="minorHAnsi" w:cs="Arial"/>
                  <w:i/>
                  <w:sz w:val="22"/>
                  <w:szCs w:val="22"/>
                </w:rPr>
                <w:delText>Investigating Fraud:</w:delText>
              </w:r>
            </w:del>
          </w:p>
          <w:p w:rsidR="00AC7EA5" w:rsidRPr="004D128B" w:rsidDel="002D1218" w:rsidRDefault="00AC7EA5" w:rsidP="002B5233">
            <w:pPr>
              <w:rPr>
                <w:del w:id="587" w:author="Manager" w:date="2019-11-06T11:53:00Z"/>
                <w:rFonts w:asciiTheme="minorHAnsi" w:eastAsiaTheme="minorHAnsi" w:hAnsiTheme="minorHAnsi" w:cstheme="minorBidi"/>
                <w:sz w:val="22"/>
                <w:szCs w:val="22"/>
              </w:rPr>
            </w:pPr>
            <w:del w:id="588" w:author="Manager" w:date="2019-11-06T11:53:00Z">
              <w:r w:rsidRPr="004D128B" w:rsidDel="002D1218">
                <w:rPr>
                  <w:rFonts w:asciiTheme="minorHAnsi" w:eastAsiaTheme="minorHAnsi" w:hAnsiTheme="minorHAnsi" w:cs="Arial"/>
                  <w:i/>
                  <w:sz w:val="22"/>
                  <w:szCs w:val="22"/>
                </w:rPr>
                <w:delText>Securing records</w:delText>
              </w:r>
            </w:del>
          </w:p>
        </w:tc>
        <w:tc>
          <w:tcPr>
            <w:tcW w:w="6790" w:type="dxa"/>
          </w:tcPr>
          <w:p w:rsidR="002B5233" w:rsidRPr="004D128B" w:rsidDel="002D1218" w:rsidRDefault="00AC7EA5" w:rsidP="00013111">
            <w:pPr>
              <w:rPr>
                <w:del w:id="589" w:author="Manager" w:date="2019-11-06T11:53:00Z"/>
                <w:rFonts w:asciiTheme="minorHAnsi" w:eastAsiaTheme="minorHAnsi" w:hAnsiTheme="minorHAnsi" w:cs="Arial"/>
                <w:sz w:val="22"/>
                <w:szCs w:val="22"/>
              </w:rPr>
            </w:pPr>
            <w:del w:id="590" w:author="Manager" w:date="2019-11-06T11:53:00Z">
              <w:r w:rsidRPr="004D128B" w:rsidDel="002D1218">
                <w:rPr>
                  <w:rFonts w:asciiTheme="minorHAnsi" w:eastAsiaTheme="minorHAnsi" w:hAnsiTheme="minorHAnsi" w:cs="Arial"/>
                  <w:sz w:val="22"/>
                  <w:szCs w:val="22"/>
                </w:rPr>
                <w:delText>Once a s</w:delText>
              </w:r>
              <w:r w:rsidR="002B5233" w:rsidDel="002D1218">
                <w:rPr>
                  <w:rFonts w:asciiTheme="minorHAnsi" w:eastAsiaTheme="minorHAnsi" w:hAnsiTheme="minorHAnsi" w:cs="Arial"/>
                  <w:sz w:val="22"/>
                  <w:szCs w:val="22"/>
                </w:rPr>
                <w:delText>uspected fraud is reported, CoM and Manager</w:delText>
              </w:r>
              <w:r w:rsidRPr="004D128B" w:rsidDel="002D1218">
                <w:rPr>
                  <w:rFonts w:asciiTheme="minorHAnsi" w:eastAsiaTheme="minorHAnsi" w:hAnsiTheme="minorHAnsi" w:cs="Arial"/>
                  <w:sz w:val="22"/>
                  <w:szCs w:val="22"/>
                </w:rPr>
                <w:delText xml:space="preserve"> will take immediate action to prevent the theft, alteration, or destruction of relevant records. Such actions include, but are not necessarily limited to, removing the records and placing them in a secure location, limiting access to the location where the records currently exist, and preventing the individual suspected of committing the fraud from having access to the records. The records must be adequately secured until an Auditor obtains the records to begin the audit investigation.</w:delText>
              </w:r>
            </w:del>
          </w:p>
        </w:tc>
      </w:tr>
      <w:tr w:rsidR="00AC7EA5" w:rsidRPr="004D128B" w:rsidDel="002D1218" w:rsidTr="006D61A7">
        <w:trPr>
          <w:del w:id="591" w:author="Manager" w:date="2019-11-06T11:53:00Z"/>
        </w:trPr>
        <w:tc>
          <w:tcPr>
            <w:tcW w:w="2200" w:type="dxa"/>
          </w:tcPr>
          <w:p w:rsidR="00AC7EA5" w:rsidRPr="004D128B" w:rsidDel="002D1218" w:rsidRDefault="00AC7EA5" w:rsidP="002B5233">
            <w:pPr>
              <w:rPr>
                <w:del w:id="592" w:author="Manager" w:date="2019-11-06T11:53:00Z"/>
                <w:rFonts w:asciiTheme="minorHAnsi" w:eastAsiaTheme="minorHAnsi" w:hAnsiTheme="minorHAnsi" w:cs="Arial"/>
                <w:i/>
                <w:sz w:val="22"/>
                <w:szCs w:val="22"/>
              </w:rPr>
            </w:pPr>
            <w:del w:id="593" w:author="Manager" w:date="2019-11-06T11:53:00Z">
              <w:r w:rsidRPr="004D128B" w:rsidDel="002D1218">
                <w:rPr>
                  <w:rFonts w:asciiTheme="minorHAnsi" w:eastAsiaTheme="minorHAnsi" w:hAnsiTheme="minorHAnsi" w:cs="Arial"/>
                  <w:i/>
                  <w:sz w:val="22"/>
                  <w:szCs w:val="22"/>
                </w:rPr>
                <w:delText>Initial Review.</w:delText>
              </w:r>
            </w:del>
          </w:p>
        </w:tc>
        <w:tc>
          <w:tcPr>
            <w:tcW w:w="6790" w:type="dxa"/>
          </w:tcPr>
          <w:p w:rsidR="00AC7EA5" w:rsidRPr="004D128B" w:rsidDel="002D1218" w:rsidRDefault="00AC7EA5" w:rsidP="00013111">
            <w:pPr>
              <w:rPr>
                <w:del w:id="594" w:author="Manager" w:date="2019-11-06T11:53:00Z"/>
                <w:rFonts w:asciiTheme="minorHAnsi" w:eastAsiaTheme="minorHAnsi" w:hAnsiTheme="minorHAnsi" w:cs="Arial"/>
                <w:b/>
                <w:sz w:val="22"/>
                <w:szCs w:val="22"/>
              </w:rPr>
            </w:pPr>
            <w:del w:id="595" w:author="Manager" w:date="2019-11-06T11:53:00Z">
              <w:r w:rsidRPr="004D128B" w:rsidDel="002D1218">
                <w:rPr>
                  <w:rFonts w:asciiTheme="minorHAnsi" w:eastAsiaTheme="minorHAnsi" w:hAnsiTheme="minorHAnsi" w:cs="Arial"/>
                  <w:sz w:val="22"/>
                  <w:szCs w:val="22"/>
                </w:rPr>
                <w:delText>The Manager, and the Chairperson, and if appropriate</w:delText>
              </w:r>
              <w:r w:rsidR="002B5233" w:rsidDel="002D1218">
                <w:rPr>
                  <w:rFonts w:asciiTheme="minorHAnsi" w:eastAsiaTheme="minorHAnsi" w:hAnsiTheme="minorHAnsi" w:cs="Arial"/>
                  <w:sz w:val="22"/>
                  <w:szCs w:val="22"/>
                </w:rPr>
                <w:delText>,</w:delText>
              </w:r>
              <w:r w:rsidRPr="004D128B" w:rsidDel="002D1218">
                <w:rPr>
                  <w:rFonts w:asciiTheme="minorHAnsi" w:eastAsiaTheme="minorHAnsi" w:hAnsiTheme="minorHAnsi" w:cs="Arial"/>
                  <w:sz w:val="22"/>
                  <w:szCs w:val="22"/>
                </w:rPr>
                <w:delText xml:space="preserve"> one other person from staff or the </w:delText>
              </w:r>
              <w:r w:rsidR="002B5233" w:rsidDel="002D1218">
                <w:rPr>
                  <w:rFonts w:asciiTheme="minorHAnsi" w:eastAsiaTheme="minorHAnsi" w:hAnsiTheme="minorHAnsi" w:cs="Arial"/>
                  <w:sz w:val="22"/>
                  <w:szCs w:val="22"/>
                </w:rPr>
                <w:delText xml:space="preserve">CoM </w:delText>
              </w:r>
              <w:r w:rsidRPr="004D128B" w:rsidDel="002D1218">
                <w:rPr>
                  <w:rFonts w:asciiTheme="minorHAnsi" w:eastAsiaTheme="minorHAnsi" w:hAnsiTheme="minorHAnsi" w:cs="Arial"/>
                  <w:sz w:val="22"/>
                  <w:szCs w:val="22"/>
                </w:rPr>
                <w:delText xml:space="preserve">will conduct the initial investigation. If either the Manager or Chairperson is suspected of involvement in fraud or corrupt practices, one other member of staff and the Chairperson, or the Manager and the Vice Chairperson with one other person will conduct the initial investigation. </w:delText>
              </w:r>
            </w:del>
          </w:p>
        </w:tc>
      </w:tr>
      <w:tr w:rsidR="00AC7EA5" w:rsidRPr="004D128B" w:rsidDel="002D1218" w:rsidTr="006D61A7">
        <w:trPr>
          <w:del w:id="596" w:author="Manager" w:date="2019-11-06T11:53:00Z"/>
        </w:trPr>
        <w:tc>
          <w:tcPr>
            <w:tcW w:w="2200" w:type="dxa"/>
          </w:tcPr>
          <w:p w:rsidR="00AC7EA5" w:rsidRPr="004D128B" w:rsidDel="002D1218" w:rsidRDefault="00AC7EA5" w:rsidP="002B5233">
            <w:pPr>
              <w:rPr>
                <w:del w:id="597" w:author="Manager" w:date="2019-11-06T11:53:00Z"/>
                <w:rFonts w:asciiTheme="minorHAnsi" w:eastAsiaTheme="minorHAnsi" w:hAnsiTheme="minorHAnsi" w:cs="Arial"/>
                <w:i/>
                <w:sz w:val="22"/>
                <w:szCs w:val="22"/>
              </w:rPr>
            </w:pPr>
            <w:del w:id="598" w:author="Manager" w:date="2019-11-06T11:53:00Z">
              <w:r w:rsidRPr="004D128B" w:rsidDel="002D1218">
                <w:rPr>
                  <w:rFonts w:asciiTheme="minorHAnsi" w:eastAsiaTheme="minorHAnsi" w:hAnsiTheme="minorHAnsi" w:cs="Arial"/>
                  <w:i/>
                  <w:sz w:val="22"/>
                  <w:szCs w:val="22"/>
                </w:rPr>
                <w:delText xml:space="preserve">Investigation by Auditor </w:delText>
              </w:r>
            </w:del>
          </w:p>
          <w:p w:rsidR="00AC7EA5" w:rsidRPr="004D128B" w:rsidDel="002D1218" w:rsidRDefault="00AC7EA5" w:rsidP="002B5233">
            <w:pPr>
              <w:rPr>
                <w:del w:id="599" w:author="Manager" w:date="2019-11-06T11:53:00Z"/>
                <w:rFonts w:asciiTheme="minorHAnsi" w:eastAsiaTheme="minorHAnsi" w:hAnsiTheme="minorHAnsi" w:cs="Arial"/>
                <w:i/>
                <w:sz w:val="22"/>
                <w:szCs w:val="22"/>
              </w:rPr>
            </w:pPr>
          </w:p>
        </w:tc>
        <w:tc>
          <w:tcPr>
            <w:tcW w:w="6790" w:type="dxa"/>
          </w:tcPr>
          <w:p w:rsidR="002B5233" w:rsidRPr="004D128B" w:rsidDel="002D1218" w:rsidRDefault="00AC7EA5" w:rsidP="00013111">
            <w:pPr>
              <w:rPr>
                <w:del w:id="600" w:author="Manager" w:date="2019-11-06T11:53:00Z"/>
                <w:rFonts w:asciiTheme="minorHAnsi" w:eastAsiaTheme="minorHAnsi" w:hAnsiTheme="minorHAnsi" w:cs="Arial"/>
                <w:sz w:val="22"/>
                <w:szCs w:val="22"/>
              </w:rPr>
            </w:pPr>
            <w:del w:id="601" w:author="Manager" w:date="2019-11-06T11:53:00Z">
              <w:r w:rsidRPr="004D128B" w:rsidDel="002D1218">
                <w:rPr>
                  <w:rFonts w:asciiTheme="minorHAnsi" w:eastAsiaTheme="minorHAnsi" w:hAnsiTheme="minorHAnsi" w:cs="Arial"/>
                  <w:sz w:val="22"/>
                  <w:szCs w:val="22"/>
                </w:rPr>
                <w:delText>After an initial review and a determination that the suspected fraud warrants additional investigat</w:delText>
              </w:r>
              <w:r w:rsidR="002B5233" w:rsidDel="002D1218">
                <w:rPr>
                  <w:rFonts w:asciiTheme="minorHAnsi" w:eastAsiaTheme="minorHAnsi" w:hAnsiTheme="minorHAnsi" w:cs="Arial"/>
                  <w:sz w:val="22"/>
                  <w:szCs w:val="22"/>
                </w:rPr>
                <w:delText>ion, the CoM</w:delText>
              </w:r>
              <w:r w:rsidRPr="004D128B" w:rsidDel="002D1218">
                <w:rPr>
                  <w:rFonts w:asciiTheme="minorHAnsi" w:eastAsiaTheme="minorHAnsi" w:hAnsiTheme="minorHAnsi" w:cs="Arial"/>
                  <w:sz w:val="22"/>
                  <w:szCs w:val="22"/>
                </w:rPr>
                <w:delText xml:space="preserve"> and the Manager will notify an Auditor of the allegations. Internal Auditor will co-ordinate the investigation with the police and will report its investigative findings as described below.</w:delText>
              </w:r>
            </w:del>
          </w:p>
        </w:tc>
      </w:tr>
      <w:tr w:rsidR="00AC7EA5" w:rsidRPr="004D128B" w:rsidDel="002D1218" w:rsidTr="006D61A7">
        <w:trPr>
          <w:del w:id="602" w:author="Manager" w:date="2019-11-06T11:53:00Z"/>
        </w:trPr>
        <w:tc>
          <w:tcPr>
            <w:tcW w:w="2200" w:type="dxa"/>
          </w:tcPr>
          <w:p w:rsidR="00AC7EA5" w:rsidRPr="004D128B" w:rsidDel="002D1218" w:rsidRDefault="00AC7EA5" w:rsidP="002B5233">
            <w:pPr>
              <w:rPr>
                <w:del w:id="603" w:author="Manager" w:date="2019-11-06T11:53:00Z"/>
                <w:rFonts w:asciiTheme="minorHAnsi" w:eastAsiaTheme="minorHAnsi" w:hAnsiTheme="minorHAnsi" w:cs="Arial"/>
                <w:i/>
                <w:sz w:val="22"/>
                <w:szCs w:val="22"/>
              </w:rPr>
            </w:pPr>
            <w:del w:id="604" w:author="Manager" w:date="2019-11-06T11:53:00Z">
              <w:r w:rsidRPr="004D128B" w:rsidDel="002D1218">
                <w:rPr>
                  <w:rFonts w:asciiTheme="minorHAnsi" w:eastAsiaTheme="minorHAnsi" w:hAnsiTheme="minorHAnsi" w:cs="Arial"/>
                  <w:i/>
                  <w:sz w:val="22"/>
                  <w:szCs w:val="22"/>
                </w:rPr>
                <w:delText xml:space="preserve">Confidentiality  </w:delText>
              </w:r>
            </w:del>
          </w:p>
          <w:p w:rsidR="00AC7EA5" w:rsidRPr="004D128B" w:rsidDel="002D1218" w:rsidRDefault="00AC7EA5" w:rsidP="002B5233">
            <w:pPr>
              <w:rPr>
                <w:del w:id="605" w:author="Manager" w:date="2019-11-06T11:53:00Z"/>
                <w:rFonts w:asciiTheme="minorHAnsi" w:eastAsiaTheme="minorHAnsi" w:hAnsiTheme="minorHAnsi" w:cs="Arial"/>
                <w:i/>
                <w:sz w:val="22"/>
                <w:szCs w:val="22"/>
              </w:rPr>
            </w:pPr>
          </w:p>
        </w:tc>
        <w:tc>
          <w:tcPr>
            <w:tcW w:w="6790" w:type="dxa"/>
          </w:tcPr>
          <w:p w:rsidR="002B5233" w:rsidRPr="004D128B" w:rsidDel="002D1218" w:rsidRDefault="00AC7EA5" w:rsidP="00013111">
            <w:pPr>
              <w:rPr>
                <w:del w:id="606" w:author="Manager" w:date="2019-11-06T11:53:00Z"/>
                <w:rFonts w:asciiTheme="minorHAnsi" w:eastAsiaTheme="minorHAnsi" w:hAnsiTheme="minorHAnsi" w:cs="Arial"/>
                <w:sz w:val="22"/>
                <w:szCs w:val="22"/>
              </w:rPr>
            </w:pPr>
            <w:del w:id="607" w:author="Manager" w:date="2019-11-06T11:53:00Z">
              <w:r w:rsidRPr="004D128B" w:rsidDel="002D1218">
                <w:rPr>
                  <w:rFonts w:asciiTheme="minorHAnsi" w:eastAsiaTheme="minorHAnsi" w:hAnsiTheme="minorHAnsi" w:cs="Arial"/>
                  <w:sz w:val="22"/>
                  <w:szCs w:val="22"/>
                </w:rPr>
                <w:delText>All participants in a fraud investigation will keep the details and results of the investigation confidential except as expressly provided in this administrative procedure. However, the Audit may discuss the investigation with any person if such discussion would further the investigation.</w:delText>
              </w:r>
            </w:del>
          </w:p>
        </w:tc>
      </w:tr>
      <w:tr w:rsidR="00AC7EA5" w:rsidRPr="004D128B" w:rsidDel="002D1218" w:rsidTr="006D61A7">
        <w:trPr>
          <w:del w:id="608" w:author="Manager" w:date="2019-11-06T11:53:00Z"/>
        </w:trPr>
        <w:tc>
          <w:tcPr>
            <w:tcW w:w="2200" w:type="dxa"/>
          </w:tcPr>
          <w:p w:rsidR="00AC7EA5" w:rsidRPr="004D128B" w:rsidDel="002D1218" w:rsidRDefault="00AC7EA5" w:rsidP="002B5233">
            <w:pPr>
              <w:rPr>
                <w:del w:id="609" w:author="Manager" w:date="2019-11-06T11:53:00Z"/>
                <w:rFonts w:asciiTheme="minorHAnsi" w:eastAsiaTheme="minorHAnsi" w:hAnsiTheme="minorHAnsi" w:cs="Arial"/>
                <w:i/>
                <w:sz w:val="22"/>
                <w:szCs w:val="22"/>
              </w:rPr>
            </w:pPr>
            <w:del w:id="610" w:author="Manager" w:date="2019-11-06T11:53:00Z">
              <w:r w:rsidRPr="004D128B" w:rsidDel="002D1218">
                <w:rPr>
                  <w:rFonts w:asciiTheme="minorHAnsi" w:eastAsiaTheme="minorHAnsi" w:hAnsiTheme="minorHAnsi" w:cs="Arial"/>
                  <w:i/>
                  <w:sz w:val="22"/>
                  <w:szCs w:val="22"/>
                </w:rPr>
                <w:delText>Personnel Actions</w:delText>
              </w:r>
            </w:del>
          </w:p>
        </w:tc>
        <w:tc>
          <w:tcPr>
            <w:tcW w:w="6790" w:type="dxa"/>
          </w:tcPr>
          <w:p w:rsidR="00AC7EA5" w:rsidRPr="004D128B" w:rsidDel="002D1218" w:rsidRDefault="00AC7EA5" w:rsidP="00013111">
            <w:pPr>
              <w:rPr>
                <w:del w:id="611" w:author="Manager" w:date="2019-11-06T11:53:00Z"/>
                <w:rFonts w:asciiTheme="minorHAnsi" w:eastAsiaTheme="minorHAnsi" w:hAnsiTheme="minorHAnsi" w:cs="Arial"/>
                <w:b/>
                <w:sz w:val="22"/>
                <w:szCs w:val="22"/>
              </w:rPr>
            </w:pPr>
            <w:del w:id="612" w:author="Manager" w:date="2019-11-06T11:53:00Z">
              <w:r w:rsidRPr="004D128B" w:rsidDel="002D1218">
                <w:rPr>
                  <w:rFonts w:asciiTheme="minorHAnsi" w:eastAsiaTheme="minorHAnsi" w:hAnsiTheme="minorHAnsi" w:cs="Arial"/>
                  <w:sz w:val="22"/>
                  <w:szCs w:val="22"/>
                </w:rPr>
                <w:delText>If a suspicion of fraud is substantiated by the audit investigation, disciplinary action will be taken in accordance with the Centre’s Policies and Procedures. A false and vindictive allegation of fraud is a violation of this administrative procedure. All violations of this administrative procedure, including violations of the confidentiality provisions, will result in disciplinary actions.</w:delText>
              </w:r>
            </w:del>
          </w:p>
        </w:tc>
      </w:tr>
      <w:tr w:rsidR="00AC7EA5" w:rsidRPr="004D128B" w:rsidDel="002D1218" w:rsidTr="006D61A7">
        <w:trPr>
          <w:del w:id="613" w:author="Manager" w:date="2019-11-06T11:53:00Z"/>
        </w:trPr>
        <w:tc>
          <w:tcPr>
            <w:tcW w:w="2200" w:type="dxa"/>
          </w:tcPr>
          <w:p w:rsidR="00AC7EA5" w:rsidRPr="004D128B" w:rsidDel="002D1218" w:rsidRDefault="00AC7EA5" w:rsidP="002B5233">
            <w:pPr>
              <w:rPr>
                <w:del w:id="614" w:author="Manager" w:date="2019-11-06T11:53:00Z"/>
                <w:rFonts w:asciiTheme="minorHAnsi" w:eastAsiaTheme="minorHAnsi" w:hAnsiTheme="minorHAnsi" w:cs="Arial"/>
                <w:i/>
                <w:sz w:val="22"/>
                <w:szCs w:val="22"/>
              </w:rPr>
            </w:pPr>
            <w:del w:id="615" w:author="Manager" w:date="2019-11-06T11:53:00Z">
              <w:r w:rsidRPr="004D128B" w:rsidDel="002D1218">
                <w:rPr>
                  <w:rFonts w:asciiTheme="minorHAnsi" w:eastAsiaTheme="minorHAnsi" w:hAnsiTheme="minorHAnsi" w:cs="Arial"/>
                  <w:i/>
                  <w:sz w:val="22"/>
                  <w:szCs w:val="22"/>
                </w:rPr>
                <w:delText>No retaliation</w:delText>
              </w:r>
            </w:del>
          </w:p>
        </w:tc>
        <w:tc>
          <w:tcPr>
            <w:tcW w:w="6790" w:type="dxa"/>
          </w:tcPr>
          <w:p w:rsidR="00AC7EA5" w:rsidRPr="004D128B" w:rsidDel="002D1218" w:rsidRDefault="00AC7EA5" w:rsidP="00013111">
            <w:pPr>
              <w:rPr>
                <w:del w:id="616" w:author="Manager" w:date="2019-11-06T11:53:00Z"/>
                <w:rFonts w:asciiTheme="minorHAnsi" w:eastAsiaTheme="minorHAnsi" w:hAnsiTheme="minorHAnsi" w:cs="Arial"/>
                <w:b/>
                <w:sz w:val="22"/>
                <w:szCs w:val="22"/>
              </w:rPr>
            </w:pPr>
            <w:del w:id="617" w:author="Manager" w:date="2019-11-06T11:53:00Z">
              <w:r w:rsidRPr="004D128B" w:rsidDel="002D1218">
                <w:rPr>
                  <w:rFonts w:asciiTheme="minorHAnsi" w:eastAsiaTheme="minorHAnsi" w:hAnsiTheme="minorHAnsi" w:cs="Arial"/>
                  <w:sz w:val="22"/>
                  <w:szCs w:val="22"/>
                </w:rPr>
                <w:delText xml:space="preserve">No individual may be discriminated against for reporting fraud or for co-operating, giving evidence, or participating in an investigation, proceeding or hearing. </w:delText>
              </w:r>
            </w:del>
          </w:p>
        </w:tc>
      </w:tr>
      <w:tr w:rsidR="00AC7EA5" w:rsidRPr="004D128B" w:rsidDel="002D1218" w:rsidTr="006D61A7">
        <w:trPr>
          <w:del w:id="618" w:author="Manager" w:date="2019-11-06T11:53:00Z"/>
        </w:trPr>
        <w:tc>
          <w:tcPr>
            <w:tcW w:w="2200" w:type="dxa"/>
          </w:tcPr>
          <w:p w:rsidR="00AC7EA5" w:rsidRPr="004D128B" w:rsidDel="002D1218" w:rsidRDefault="00AC7EA5" w:rsidP="002B5233">
            <w:pPr>
              <w:rPr>
                <w:del w:id="619" w:author="Manager" w:date="2019-11-06T11:53:00Z"/>
                <w:rFonts w:asciiTheme="minorHAnsi" w:eastAsiaTheme="minorHAnsi" w:hAnsiTheme="minorHAnsi" w:cs="Arial"/>
                <w:i/>
                <w:sz w:val="22"/>
                <w:szCs w:val="22"/>
              </w:rPr>
            </w:pPr>
            <w:del w:id="620" w:author="Manager" w:date="2019-11-06T11:53:00Z">
              <w:r w:rsidRPr="004D128B" w:rsidDel="002D1218">
                <w:rPr>
                  <w:rFonts w:asciiTheme="minorHAnsi" w:eastAsiaTheme="minorHAnsi" w:hAnsiTheme="minorHAnsi" w:cs="Arial"/>
                  <w:i/>
                  <w:sz w:val="22"/>
                  <w:szCs w:val="22"/>
                </w:rPr>
                <w:delText>Media</w:delText>
              </w:r>
            </w:del>
          </w:p>
        </w:tc>
        <w:tc>
          <w:tcPr>
            <w:tcW w:w="6790" w:type="dxa"/>
          </w:tcPr>
          <w:p w:rsidR="00AC7EA5" w:rsidRPr="004D128B" w:rsidDel="002D1218" w:rsidRDefault="00AC7EA5" w:rsidP="00013111">
            <w:pPr>
              <w:rPr>
                <w:del w:id="621" w:author="Manager" w:date="2019-11-06T11:53:00Z"/>
                <w:rFonts w:asciiTheme="minorHAnsi" w:eastAsiaTheme="minorHAnsi" w:hAnsiTheme="minorHAnsi" w:cs="Arial"/>
                <w:b/>
                <w:sz w:val="22"/>
                <w:szCs w:val="22"/>
              </w:rPr>
            </w:pPr>
            <w:del w:id="622" w:author="Manager" w:date="2019-11-06T11:53:00Z">
              <w:r w:rsidRPr="004D128B" w:rsidDel="002D1218">
                <w:rPr>
                  <w:rFonts w:asciiTheme="minorHAnsi" w:eastAsiaTheme="minorHAnsi" w:hAnsiTheme="minorHAnsi" w:cs="Arial"/>
                  <w:sz w:val="22"/>
                  <w:szCs w:val="22"/>
                </w:rPr>
                <w:delText>If the media becomes aware of a fraud investigation, the alleged fraud and audit investigation will only be discussed by the Chairperson of the Committee of Management or the Manager.</w:delText>
              </w:r>
            </w:del>
          </w:p>
        </w:tc>
      </w:tr>
      <w:tr w:rsidR="00AC7EA5" w:rsidRPr="004D128B" w:rsidDel="002D1218" w:rsidTr="006D61A7">
        <w:trPr>
          <w:del w:id="623" w:author="Manager" w:date="2019-11-06T11:53:00Z"/>
        </w:trPr>
        <w:tc>
          <w:tcPr>
            <w:tcW w:w="2200" w:type="dxa"/>
          </w:tcPr>
          <w:p w:rsidR="00AC7EA5" w:rsidRPr="004D128B" w:rsidDel="002D1218" w:rsidRDefault="00AC7EA5" w:rsidP="002B5233">
            <w:pPr>
              <w:rPr>
                <w:del w:id="624" w:author="Manager" w:date="2019-11-06T11:53:00Z"/>
                <w:rFonts w:asciiTheme="minorHAnsi" w:eastAsiaTheme="minorHAnsi" w:hAnsiTheme="minorHAnsi" w:cs="Arial"/>
                <w:i/>
                <w:sz w:val="22"/>
                <w:szCs w:val="22"/>
              </w:rPr>
            </w:pPr>
            <w:del w:id="625" w:author="Manager" w:date="2019-11-06T11:53:00Z">
              <w:r w:rsidRPr="004D128B" w:rsidDel="002D1218">
                <w:rPr>
                  <w:rFonts w:asciiTheme="minorHAnsi" w:eastAsiaTheme="minorHAnsi" w:hAnsiTheme="minorHAnsi" w:cs="Arial"/>
                  <w:i/>
                  <w:sz w:val="22"/>
                  <w:szCs w:val="22"/>
                </w:rPr>
                <w:delText>Actions on conclusion of internal investigation</w:delText>
              </w:r>
            </w:del>
          </w:p>
        </w:tc>
        <w:tc>
          <w:tcPr>
            <w:tcW w:w="6790" w:type="dxa"/>
          </w:tcPr>
          <w:p w:rsidR="00AC7EA5" w:rsidDel="002D1218" w:rsidRDefault="00AC7EA5" w:rsidP="002B5233">
            <w:pPr>
              <w:rPr>
                <w:del w:id="626" w:author="Manager" w:date="2019-11-06T11:53:00Z"/>
                <w:rFonts w:asciiTheme="minorHAnsi" w:eastAsiaTheme="minorHAnsi" w:hAnsiTheme="minorHAnsi" w:cs="Arial"/>
                <w:sz w:val="22"/>
                <w:szCs w:val="22"/>
              </w:rPr>
            </w:pPr>
            <w:del w:id="627" w:author="Manager" w:date="2019-11-06T11:53:00Z">
              <w:r w:rsidRPr="004D128B" w:rsidDel="002D1218">
                <w:rPr>
                  <w:rFonts w:asciiTheme="minorHAnsi" w:eastAsiaTheme="minorHAnsi" w:hAnsiTheme="minorHAnsi" w:cs="Arial"/>
                  <w:sz w:val="22"/>
                  <w:szCs w:val="22"/>
                </w:rPr>
                <w:delText>The Audit will document the results of the investigation in a confidential repor</w:delText>
              </w:r>
              <w:r w:rsidR="002B5233" w:rsidDel="002D1218">
                <w:rPr>
                  <w:rFonts w:asciiTheme="minorHAnsi" w:eastAsiaTheme="minorHAnsi" w:hAnsiTheme="minorHAnsi" w:cs="Arial"/>
                  <w:sz w:val="22"/>
                  <w:szCs w:val="22"/>
                </w:rPr>
                <w:delText>t to the CoM</w:delText>
              </w:r>
              <w:r w:rsidRPr="004D128B" w:rsidDel="002D1218">
                <w:rPr>
                  <w:rFonts w:asciiTheme="minorHAnsi" w:eastAsiaTheme="minorHAnsi" w:hAnsiTheme="minorHAnsi" w:cs="Arial"/>
                  <w:sz w:val="22"/>
                  <w:szCs w:val="22"/>
                </w:rPr>
                <w:delText xml:space="preserve"> with a copy to the Manager. If the report documents that criminal offences may have occurred the police will be notified and copies will also be sent to police. In all cases where a fraud has been committed the police are to be called in to undertake any action they consider appropriate.</w:delText>
              </w:r>
            </w:del>
          </w:p>
          <w:p w:rsidR="00E01856" w:rsidRPr="004D128B" w:rsidDel="002D1218" w:rsidRDefault="00E01856" w:rsidP="002B5233">
            <w:pPr>
              <w:rPr>
                <w:del w:id="628" w:author="Manager" w:date="2019-11-06T11:53:00Z"/>
                <w:rFonts w:asciiTheme="minorHAnsi" w:eastAsiaTheme="minorHAnsi" w:hAnsiTheme="minorHAnsi" w:cs="Arial"/>
                <w:sz w:val="22"/>
                <w:szCs w:val="22"/>
              </w:rPr>
            </w:pPr>
          </w:p>
          <w:p w:rsidR="00AC7EA5" w:rsidDel="002D1218" w:rsidRDefault="00AC7EA5" w:rsidP="002B5233">
            <w:pPr>
              <w:rPr>
                <w:del w:id="629" w:author="Manager" w:date="2019-11-06T11:53:00Z"/>
                <w:rFonts w:asciiTheme="minorHAnsi" w:eastAsiaTheme="minorHAnsi" w:hAnsiTheme="minorHAnsi" w:cs="Arial"/>
                <w:sz w:val="22"/>
                <w:szCs w:val="22"/>
              </w:rPr>
            </w:pPr>
            <w:del w:id="630" w:author="Manager" w:date="2019-11-06T11:53:00Z">
              <w:r w:rsidRPr="004D128B" w:rsidDel="002D1218">
                <w:rPr>
                  <w:rFonts w:asciiTheme="minorHAnsi" w:eastAsiaTheme="minorHAnsi" w:hAnsiTheme="minorHAnsi" w:cs="Arial"/>
                  <w:sz w:val="22"/>
                  <w:szCs w:val="22"/>
                </w:rPr>
                <w:delText>If the fraud has resulted in Centre loss, the Auditor will report such loss to the Manager who may seek restitution for any property loss through an insurance claim.</w:delText>
              </w:r>
            </w:del>
          </w:p>
          <w:p w:rsidR="00E01856" w:rsidRPr="004D128B" w:rsidDel="002D1218" w:rsidRDefault="00E01856" w:rsidP="002B5233">
            <w:pPr>
              <w:rPr>
                <w:del w:id="631" w:author="Manager" w:date="2019-11-06T11:53:00Z"/>
                <w:rFonts w:asciiTheme="minorHAnsi" w:eastAsiaTheme="minorHAnsi" w:hAnsiTheme="minorHAnsi" w:cs="Arial"/>
                <w:sz w:val="22"/>
                <w:szCs w:val="22"/>
              </w:rPr>
            </w:pPr>
          </w:p>
          <w:p w:rsidR="00AC7EA5" w:rsidDel="002D1218" w:rsidRDefault="00AC7EA5" w:rsidP="002B5233">
            <w:pPr>
              <w:rPr>
                <w:del w:id="632" w:author="Manager" w:date="2019-11-06T11:53:00Z"/>
                <w:rFonts w:asciiTheme="minorHAnsi" w:eastAsiaTheme="minorHAnsi" w:hAnsiTheme="minorHAnsi" w:cs="Arial"/>
                <w:sz w:val="22"/>
                <w:szCs w:val="22"/>
              </w:rPr>
            </w:pPr>
            <w:del w:id="633" w:author="Manager" w:date="2019-11-06T11:53:00Z">
              <w:r w:rsidRPr="004D128B" w:rsidDel="002D1218">
                <w:rPr>
                  <w:rFonts w:asciiTheme="minorHAnsi" w:eastAsiaTheme="minorHAnsi" w:hAnsiTheme="minorHAnsi" w:cs="Arial"/>
                  <w:sz w:val="22"/>
                  <w:szCs w:val="22"/>
                </w:rPr>
                <w:delText>Upon completion of the audit investigation and all legal and personnel actions, records will be returned by the Auditor to the Committee of Management.</w:delText>
              </w:r>
            </w:del>
          </w:p>
          <w:p w:rsidR="00E01856" w:rsidRPr="004D128B" w:rsidDel="002D1218" w:rsidRDefault="00E01856" w:rsidP="002B5233">
            <w:pPr>
              <w:rPr>
                <w:del w:id="634" w:author="Manager" w:date="2019-11-06T11:53:00Z"/>
                <w:rFonts w:asciiTheme="minorHAnsi" w:eastAsiaTheme="minorHAnsi" w:hAnsiTheme="minorHAnsi" w:cs="Arial"/>
                <w:sz w:val="22"/>
                <w:szCs w:val="22"/>
              </w:rPr>
            </w:pPr>
          </w:p>
          <w:p w:rsidR="00AC7EA5" w:rsidRPr="004D128B" w:rsidDel="002D1218" w:rsidRDefault="00AC7EA5" w:rsidP="002B5233">
            <w:pPr>
              <w:rPr>
                <w:del w:id="635" w:author="Manager" w:date="2019-11-06T11:53:00Z"/>
                <w:rFonts w:asciiTheme="minorHAnsi" w:eastAsiaTheme="minorHAnsi" w:hAnsiTheme="minorHAnsi" w:cs="Arial"/>
                <w:sz w:val="22"/>
                <w:szCs w:val="22"/>
              </w:rPr>
            </w:pPr>
            <w:del w:id="636" w:author="Manager" w:date="2019-11-06T11:53:00Z">
              <w:r w:rsidRPr="004D128B" w:rsidDel="002D1218">
                <w:rPr>
                  <w:rFonts w:asciiTheme="minorHAnsi" w:eastAsiaTheme="minorHAnsi" w:hAnsiTheme="minorHAnsi" w:cs="Arial"/>
                  <w:sz w:val="22"/>
                  <w:szCs w:val="22"/>
                </w:rPr>
                <w:delText>A review of relevant policies, procedures and internal controls applicable to the area where the fraud occurred will be undertaken to assess whether these can be revised and strengthened.</w:delText>
              </w:r>
            </w:del>
          </w:p>
          <w:p w:rsidR="00AC7EA5" w:rsidRPr="004D128B" w:rsidDel="002D1218" w:rsidRDefault="00AC7EA5" w:rsidP="002B5233">
            <w:pPr>
              <w:rPr>
                <w:del w:id="637" w:author="Manager" w:date="2019-11-06T11:53:00Z"/>
                <w:rFonts w:asciiTheme="minorHAnsi" w:eastAsiaTheme="minorHAnsi" w:hAnsiTheme="minorHAnsi" w:cs="Arial"/>
                <w:b/>
                <w:sz w:val="22"/>
                <w:szCs w:val="22"/>
              </w:rPr>
            </w:pPr>
          </w:p>
        </w:tc>
      </w:tr>
      <w:tr w:rsidR="00AC7EA5" w:rsidRPr="004D128B" w:rsidDel="002D1218" w:rsidTr="006D61A7">
        <w:trPr>
          <w:del w:id="638" w:author="Manager" w:date="2019-11-06T11:53:00Z"/>
        </w:trPr>
        <w:tc>
          <w:tcPr>
            <w:tcW w:w="2200" w:type="dxa"/>
          </w:tcPr>
          <w:p w:rsidR="00AC7EA5" w:rsidRPr="004D128B" w:rsidDel="002D1218" w:rsidRDefault="00AC7EA5" w:rsidP="002B5233">
            <w:pPr>
              <w:rPr>
                <w:del w:id="639" w:author="Manager" w:date="2019-11-06T11:53:00Z"/>
                <w:rFonts w:asciiTheme="minorHAnsi" w:eastAsia="Calibri" w:hAnsiTheme="minorHAnsi" w:cs="Arial"/>
                <w:sz w:val="22"/>
                <w:szCs w:val="22"/>
              </w:rPr>
            </w:pPr>
            <w:del w:id="640" w:author="Manager" w:date="2019-11-06T11:53:00Z">
              <w:r w:rsidRPr="004D128B" w:rsidDel="002D1218">
                <w:rPr>
                  <w:rFonts w:asciiTheme="minorHAnsi" w:eastAsia="Calibri" w:hAnsiTheme="minorHAnsi" w:cs="Arial"/>
                  <w:b/>
                  <w:sz w:val="22"/>
                  <w:szCs w:val="22"/>
                </w:rPr>
                <w:delText>Relevant Legislation and Regulations</w:delText>
              </w:r>
            </w:del>
          </w:p>
        </w:tc>
        <w:tc>
          <w:tcPr>
            <w:tcW w:w="6790" w:type="dxa"/>
          </w:tcPr>
          <w:p w:rsidR="00AC7EA5" w:rsidRPr="004D128B" w:rsidDel="002D1218" w:rsidRDefault="00AC7EA5" w:rsidP="002B5233">
            <w:pPr>
              <w:rPr>
                <w:del w:id="641" w:author="Manager" w:date="2019-11-06T11:53:00Z"/>
                <w:rFonts w:asciiTheme="minorHAnsi" w:eastAsiaTheme="minorHAnsi" w:hAnsiTheme="minorHAnsi" w:cs="Arial"/>
                <w:b/>
                <w:sz w:val="22"/>
                <w:szCs w:val="22"/>
              </w:rPr>
            </w:pPr>
            <w:del w:id="642" w:author="Manager" w:date="2019-11-06T11:53:00Z">
              <w:r w:rsidRPr="004D128B" w:rsidDel="002D1218">
                <w:rPr>
                  <w:rFonts w:asciiTheme="minorHAnsi" w:eastAsiaTheme="minorHAnsi" w:hAnsiTheme="minorHAnsi" w:cs="Arial"/>
                  <w:sz w:val="22"/>
                  <w:szCs w:val="22"/>
                </w:rPr>
                <w:delText>Whistleblowers Protection Act</w:delText>
              </w:r>
            </w:del>
          </w:p>
        </w:tc>
      </w:tr>
      <w:tr w:rsidR="00AC7EA5" w:rsidRPr="004D128B" w:rsidDel="002D1218" w:rsidTr="006D61A7">
        <w:trPr>
          <w:del w:id="643" w:author="Manager" w:date="2019-11-06T11:53:00Z"/>
        </w:trPr>
        <w:tc>
          <w:tcPr>
            <w:tcW w:w="2200" w:type="dxa"/>
          </w:tcPr>
          <w:p w:rsidR="00AC7EA5" w:rsidRPr="004D128B" w:rsidDel="002D1218" w:rsidRDefault="00AC7EA5" w:rsidP="002B5233">
            <w:pPr>
              <w:rPr>
                <w:del w:id="644" w:author="Manager" w:date="2019-11-06T11:53:00Z"/>
                <w:rFonts w:asciiTheme="minorHAnsi" w:eastAsia="Calibri" w:hAnsiTheme="minorHAnsi" w:cs="Arial"/>
                <w:b/>
                <w:sz w:val="22"/>
                <w:szCs w:val="22"/>
              </w:rPr>
            </w:pPr>
            <w:del w:id="645" w:author="Manager" w:date="2019-11-06T11:53:00Z">
              <w:r w:rsidRPr="004D128B" w:rsidDel="002D1218">
                <w:rPr>
                  <w:rFonts w:asciiTheme="minorHAnsi" w:eastAsia="Calibri" w:hAnsiTheme="minorHAnsi" w:cs="Arial"/>
                  <w:b/>
                  <w:sz w:val="22"/>
                  <w:szCs w:val="22"/>
                </w:rPr>
                <w:delText>Associated Policies and procedures</w:delText>
              </w:r>
            </w:del>
          </w:p>
        </w:tc>
        <w:tc>
          <w:tcPr>
            <w:tcW w:w="6790" w:type="dxa"/>
          </w:tcPr>
          <w:p w:rsidR="00AC7EA5" w:rsidRPr="004D128B" w:rsidDel="002D1218" w:rsidRDefault="00AC7EA5" w:rsidP="002B5233">
            <w:pPr>
              <w:rPr>
                <w:del w:id="646" w:author="Manager" w:date="2019-11-06T11:53:00Z"/>
                <w:rFonts w:asciiTheme="minorHAnsi" w:eastAsiaTheme="minorHAnsi" w:hAnsiTheme="minorHAnsi" w:cs="Arial"/>
                <w:sz w:val="22"/>
                <w:szCs w:val="22"/>
              </w:rPr>
            </w:pPr>
            <w:del w:id="647" w:author="Manager" w:date="2019-11-06T11:53:00Z">
              <w:r w:rsidRPr="004D128B" w:rsidDel="002D1218">
                <w:rPr>
                  <w:rFonts w:asciiTheme="minorHAnsi" w:eastAsiaTheme="minorHAnsi" w:hAnsiTheme="minorHAnsi" w:cs="Arial"/>
                  <w:sz w:val="22"/>
                  <w:szCs w:val="22"/>
                </w:rPr>
                <w:delText>Disciplinary Procedure</w:delText>
              </w:r>
            </w:del>
          </w:p>
        </w:tc>
      </w:tr>
    </w:tbl>
    <w:p w:rsidR="00AC7EA5" w:rsidRPr="004D128B" w:rsidDel="002D1218" w:rsidRDefault="00AC7EA5" w:rsidP="002B5233">
      <w:pPr>
        <w:rPr>
          <w:del w:id="648" w:author="Manager" w:date="2019-11-06T11:53:00Z"/>
          <w:rFonts w:asciiTheme="minorHAnsi" w:hAnsiTheme="minorHAnsi"/>
          <w:sz w:val="22"/>
          <w:szCs w:val="22"/>
        </w:rPr>
      </w:pPr>
    </w:p>
    <w:p w:rsidR="00AC7EA5" w:rsidRPr="004D128B" w:rsidDel="002D1218" w:rsidRDefault="00AC7EA5" w:rsidP="002B5233">
      <w:pPr>
        <w:rPr>
          <w:del w:id="649" w:author="Manager" w:date="2019-11-06T11:53:00Z"/>
          <w:rFonts w:asciiTheme="minorHAnsi" w:hAnsiTheme="minorHAnsi" w:cs="Arial"/>
          <w:b/>
          <w:sz w:val="22"/>
          <w:szCs w:val="22"/>
        </w:rPr>
      </w:pPr>
    </w:p>
    <w:p w:rsidR="00AC7EA5" w:rsidRPr="004D128B" w:rsidDel="002D1218" w:rsidRDefault="00AC7EA5" w:rsidP="002B5233">
      <w:pPr>
        <w:rPr>
          <w:del w:id="650" w:author="Manager" w:date="2019-11-06T11:53:00Z"/>
          <w:rFonts w:asciiTheme="minorHAnsi" w:hAnsiTheme="minorHAnsi"/>
          <w:sz w:val="22"/>
          <w:szCs w:val="22"/>
        </w:rPr>
      </w:pPr>
    </w:p>
    <w:p w:rsidR="003676EA" w:rsidRPr="004D128B" w:rsidDel="002D1218" w:rsidRDefault="003676EA" w:rsidP="002B5233">
      <w:pPr>
        <w:rPr>
          <w:del w:id="651" w:author="Manager" w:date="2019-11-06T11:53:00Z"/>
          <w:rFonts w:asciiTheme="minorHAnsi" w:hAnsiTheme="minorHAnsi"/>
          <w:color w:val="00B050"/>
          <w:sz w:val="22"/>
          <w:szCs w:val="22"/>
          <w:highlight w:val="yellow"/>
        </w:rPr>
      </w:pPr>
      <w:del w:id="652" w:author="Manager" w:date="2019-11-06T11:53:00Z">
        <w:r w:rsidRPr="004D128B" w:rsidDel="002D1218">
          <w:rPr>
            <w:rFonts w:asciiTheme="minorHAnsi" w:hAnsiTheme="minorHAnsi"/>
            <w:color w:val="00B050"/>
            <w:sz w:val="22"/>
            <w:szCs w:val="22"/>
            <w:highlight w:val="yellow"/>
          </w:rPr>
          <w:br w:type="page"/>
        </w:r>
      </w:del>
    </w:p>
    <w:p w:rsidR="00AC7EA5" w:rsidRPr="004D128B" w:rsidDel="002D1218" w:rsidRDefault="00AC7EA5" w:rsidP="002B5233">
      <w:pPr>
        <w:rPr>
          <w:del w:id="653" w:author="Manager" w:date="2019-11-06T11:53:00Z"/>
          <w:rFonts w:asciiTheme="minorHAnsi" w:hAnsiTheme="minorHAnsi"/>
          <w:i/>
          <w:color w:val="00B050"/>
          <w:sz w:val="22"/>
          <w:szCs w:val="22"/>
        </w:rPr>
      </w:pPr>
      <w:del w:id="654" w:author="Manager" w:date="2019-11-06T11:53:00Z">
        <w:r w:rsidRPr="004D128B" w:rsidDel="002D1218">
          <w:rPr>
            <w:rFonts w:asciiTheme="minorHAnsi" w:hAnsiTheme="minorHAnsi"/>
            <w:color w:val="00B050"/>
            <w:sz w:val="22"/>
            <w:szCs w:val="22"/>
            <w:highlight w:val="yellow"/>
          </w:rPr>
          <w:delText>.</w:delText>
        </w:r>
      </w:del>
    </w:p>
    <w:p w:rsidR="009067FE" w:rsidRPr="002B5233" w:rsidDel="002D1218" w:rsidRDefault="005E457D" w:rsidP="002B5233">
      <w:pPr>
        <w:pStyle w:val="Heading1"/>
        <w:jc w:val="center"/>
        <w:rPr>
          <w:del w:id="655" w:author="Manager" w:date="2019-11-06T11:53:00Z"/>
          <w:rFonts w:asciiTheme="minorHAnsi" w:hAnsiTheme="minorHAnsi"/>
        </w:rPr>
      </w:pPr>
      <w:del w:id="656" w:author="Manager" w:date="2019-11-06T11:53:00Z">
        <w:r w:rsidDel="002D1218">
          <w:rPr>
            <w:rFonts w:asciiTheme="minorHAnsi" w:hAnsiTheme="minorHAnsi"/>
          </w:rPr>
          <w:delText xml:space="preserve">Not for Profit and </w:delText>
        </w:r>
        <w:r w:rsidR="009067FE" w:rsidRPr="002B5233" w:rsidDel="002D1218">
          <w:rPr>
            <w:rFonts w:asciiTheme="minorHAnsi" w:hAnsiTheme="minorHAnsi"/>
          </w:rPr>
          <w:delText>Financial Policy</w:delText>
        </w:r>
      </w:del>
    </w:p>
    <w:p w:rsidR="009067FE" w:rsidRPr="004D128B" w:rsidDel="002D1218" w:rsidRDefault="009067FE" w:rsidP="002B5233">
      <w:pPr>
        <w:rPr>
          <w:del w:id="657" w:author="Manager" w:date="2019-11-06T11:53:00Z"/>
          <w:rFonts w:asciiTheme="minorHAnsi" w:hAnsiTheme="minorHAnsi"/>
          <w:sz w:val="22"/>
          <w:szCs w:val="22"/>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2304"/>
        <w:gridCol w:w="4932"/>
      </w:tblGrid>
      <w:tr w:rsidR="009067FE" w:rsidRPr="004D128B" w:rsidDel="002D1218" w:rsidTr="00417C46">
        <w:trPr>
          <w:gridAfter w:val="1"/>
          <w:wAfter w:w="4932" w:type="dxa"/>
          <w:del w:id="658" w:author="Manager" w:date="2019-11-06T11:53:00Z"/>
        </w:trPr>
        <w:tc>
          <w:tcPr>
            <w:tcW w:w="4644" w:type="dxa"/>
            <w:gridSpan w:val="2"/>
          </w:tcPr>
          <w:p w:rsidR="009067FE" w:rsidRPr="004D128B" w:rsidDel="002D1218" w:rsidRDefault="009067FE" w:rsidP="002B5233">
            <w:pPr>
              <w:rPr>
                <w:del w:id="659" w:author="Manager" w:date="2019-11-06T11:53:00Z"/>
                <w:rFonts w:asciiTheme="minorHAnsi" w:hAnsiTheme="minorHAnsi" w:cs="Arial"/>
                <w:bCs/>
                <w:sz w:val="22"/>
                <w:szCs w:val="22"/>
              </w:rPr>
            </w:pPr>
            <w:del w:id="660" w:author="Manager" w:date="2019-11-06T11:53:00Z">
              <w:r w:rsidRPr="004D128B" w:rsidDel="002D1218">
                <w:rPr>
                  <w:rFonts w:asciiTheme="minorHAnsi" w:hAnsiTheme="minorHAnsi" w:cs="Arial"/>
                  <w:bCs/>
                  <w:sz w:val="22"/>
                  <w:szCs w:val="22"/>
                </w:rPr>
                <w:delText>Review</w:delText>
              </w:r>
              <w:r w:rsidR="002B5233" w:rsidDel="002D1218">
                <w:rPr>
                  <w:rFonts w:asciiTheme="minorHAnsi" w:hAnsiTheme="minorHAnsi" w:cs="Arial"/>
                  <w:bCs/>
                  <w:sz w:val="22"/>
                  <w:szCs w:val="22"/>
                </w:rPr>
                <w:delText>ed 2007;  2013, March</w:delText>
              </w:r>
              <w:r w:rsidRPr="004D128B" w:rsidDel="002D1218">
                <w:rPr>
                  <w:rFonts w:asciiTheme="minorHAnsi" w:hAnsiTheme="minorHAnsi" w:cs="Arial"/>
                  <w:bCs/>
                  <w:sz w:val="22"/>
                  <w:szCs w:val="22"/>
                </w:rPr>
                <w:delText xml:space="preserve"> 2016</w:delText>
              </w:r>
            </w:del>
          </w:p>
        </w:tc>
      </w:tr>
      <w:tr w:rsidR="009067FE" w:rsidRPr="004D128B" w:rsidDel="002D1218" w:rsidTr="00417C46">
        <w:trPr>
          <w:gridAfter w:val="1"/>
          <w:wAfter w:w="4932" w:type="dxa"/>
          <w:del w:id="661" w:author="Manager" w:date="2019-11-06T11:53:00Z"/>
        </w:trPr>
        <w:tc>
          <w:tcPr>
            <w:tcW w:w="4644" w:type="dxa"/>
            <w:gridSpan w:val="2"/>
            <w:tcBorders>
              <w:left w:val="nil"/>
              <w:right w:val="nil"/>
            </w:tcBorders>
          </w:tcPr>
          <w:p w:rsidR="009067FE" w:rsidRPr="004D128B" w:rsidDel="002D1218" w:rsidRDefault="009067FE" w:rsidP="002B5233">
            <w:pPr>
              <w:rPr>
                <w:del w:id="662" w:author="Manager" w:date="2019-11-06T11:53:00Z"/>
                <w:rFonts w:asciiTheme="minorHAnsi" w:hAnsiTheme="minorHAnsi" w:cs="Arial"/>
                <w:bCs/>
                <w:sz w:val="22"/>
                <w:szCs w:val="22"/>
              </w:rPr>
            </w:pPr>
          </w:p>
          <w:p w:rsidR="009067FE" w:rsidRPr="004D128B" w:rsidDel="002D1218" w:rsidRDefault="009067FE" w:rsidP="002B5233">
            <w:pPr>
              <w:rPr>
                <w:del w:id="663" w:author="Manager" w:date="2019-11-06T11:53:00Z"/>
                <w:rFonts w:asciiTheme="minorHAnsi" w:hAnsiTheme="minorHAnsi" w:cs="Arial"/>
                <w:bCs/>
                <w:sz w:val="22"/>
                <w:szCs w:val="22"/>
              </w:rPr>
            </w:pPr>
          </w:p>
        </w:tc>
      </w:tr>
      <w:tr w:rsidR="009067FE" w:rsidRPr="004D128B" w:rsidDel="002D1218" w:rsidTr="00417C46">
        <w:tblPrEx>
          <w:tblLook w:val="04A0" w:firstRow="1" w:lastRow="0" w:firstColumn="1" w:lastColumn="0" w:noHBand="0" w:noVBand="1"/>
        </w:tblPrEx>
        <w:trPr>
          <w:del w:id="664" w:author="Manager" w:date="2019-11-06T11:53:00Z"/>
        </w:trPr>
        <w:tc>
          <w:tcPr>
            <w:tcW w:w="2340" w:type="dxa"/>
            <w:shd w:val="clear" w:color="auto" w:fill="auto"/>
          </w:tcPr>
          <w:p w:rsidR="009067FE" w:rsidRPr="004D128B" w:rsidDel="002D1218" w:rsidRDefault="002B5233" w:rsidP="002B5233">
            <w:pPr>
              <w:rPr>
                <w:del w:id="665" w:author="Manager" w:date="2019-11-06T11:53:00Z"/>
                <w:rFonts w:asciiTheme="minorHAnsi" w:eastAsia="Calibri" w:hAnsiTheme="minorHAnsi" w:cs="Arial"/>
                <w:b/>
                <w:sz w:val="22"/>
                <w:szCs w:val="22"/>
              </w:rPr>
            </w:pPr>
            <w:del w:id="666" w:author="Manager" w:date="2019-11-06T11:53:00Z">
              <w:r w:rsidDel="002D1218">
                <w:rPr>
                  <w:rFonts w:asciiTheme="minorHAnsi" w:eastAsia="Calibri" w:hAnsiTheme="minorHAnsi" w:cs="Arial"/>
                  <w:b/>
                  <w:sz w:val="22"/>
                  <w:szCs w:val="22"/>
                </w:rPr>
                <w:delText>Policy</w:delText>
              </w:r>
            </w:del>
          </w:p>
        </w:tc>
        <w:tc>
          <w:tcPr>
            <w:tcW w:w="7236" w:type="dxa"/>
            <w:gridSpan w:val="2"/>
            <w:shd w:val="clear" w:color="auto" w:fill="auto"/>
          </w:tcPr>
          <w:p w:rsidR="009067FE" w:rsidDel="002D1218" w:rsidRDefault="002B5233" w:rsidP="002B5233">
            <w:pPr>
              <w:rPr>
                <w:del w:id="667" w:author="Manager" w:date="2019-11-06T11:53:00Z"/>
                <w:rFonts w:asciiTheme="minorHAnsi" w:eastAsia="Calibri" w:hAnsiTheme="minorHAnsi" w:cs="Arial"/>
                <w:sz w:val="22"/>
                <w:szCs w:val="22"/>
              </w:rPr>
            </w:pPr>
            <w:del w:id="668" w:author="Manager" w:date="2019-11-06T11:53:00Z">
              <w:r w:rsidRPr="002B5233" w:rsidDel="002D1218">
                <w:rPr>
                  <w:rFonts w:asciiTheme="minorHAnsi" w:eastAsia="Calibri" w:hAnsiTheme="minorHAnsi" w:cs="Arial"/>
                  <w:sz w:val="22"/>
                  <w:szCs w:val="22"/>
                </w:rPr>
                <w:delText>Glenroy Neighbourhood Learning Centre</w:delText>
              </w:r>
              <w:r w:rsidDel="002D1218">
                <w:rPr>
                  <w:rFonts w:asciiTheme="minorHAnsi" w:eastAsia="Calibri" w:hAnsiTheme="minorHAnsi" w:cs="Arial"/>
                  <w:sz w:val="22"/>
                  <w:szCs w:val="22"/>
                </w:rPr>
                <w:delText xml:space="preserve"> (the Centre)</w:delText>
              </w:r>
              <w:r w:rsidRPr="002B5233" w:rsidDel="002D1218">
                <w:rPr>
                  <w:rFonts w:asciiTheme="minorHAnsi" w:eastAsia="Calibri" w:hAnsiTheme="minorHAnsi" w:cs="Arial"/>
                  <w:sz w:val="22"/>
                  <w:szCs w:val="22"/>
                </w:rPr>
                <w:delText xml:space="preserve"> is a not-for profit organization. Finances will be handled prudently and honestly.</w:delText>
              </w:r>
            </w:del>
          </w:p>
          <w:p w:rsidR="002B5233" w:rsidRPr="002B5233" w:rsidDel="002D1218" w:rsidRDefault="002B5233" w:rsidP="002B5233">
            <w:pPr>
              <w:rPr>
                <w:del w:id="669" w:author="Manager" w:date="2019-11-06T11:53:00Z"/>
                <w:rFonts w:asciiTheme="minorHAnsi" w:eastAsia="Calibri" w:hAnsiTheme="minorHAnsi" w:cs="Arial"/>
                <w:b/>
                <w:sz w:val="22"/>
                <w:szCs w:val="22"/>
              </w:rPr>
            </w:pPr>
          </w:p>
        </w:tc>
      </w:tr>
      <w:tr w:rsidR="009067FE" w:rsidRPr="004D128B" w:rsidDel="002D1218" w:rsidTr="00417C46">
        <w:tblPrEx>
          <w:tblLook w:val="04A0" w:firstRow="1" w:lastRow="0" w:firstColumn="1" w:lastColumn="0" w:noHBand="0" w:noVBand="1"/>
        </w:tblPrEx>
        <w:trPr>
          <w:del w:id="670" w:author="Manager" w:date="2019-11-06T11:53:00Z"/>
        </w:trPr>
        <w:tc>
          <w:tcPr>
            <w:tcW w:w="2340" w:type="dxa"/>
            <w:shd w:val="clear" w:color="auto" w:fill="auto"/>
          </w:tcPr>
          <w:p w:rsidR="009067FE" w:rsidRPr="004D128B" w:rsidDel="002D1218" w:rsidRDefault="009067FE" w:rsidP="002B5233">
            <w:pPr>
              <w:rPr>
                <w:del w:id="671" w:author="Manager" w:date="2019-11-06T11:53:00Z"/>
                <w:rFonts w:asciiTheme="minorHAnsi" w:eastAsia="Calibri" w:hAnsiTheme="minorHAnsi" w:cs="Arial"/>
                <w:b/>
                <w:sz w:val="22"/>
                <w:szCs w:val="22"/>
              </w:rPr>
            </w:pPr>
            <w:del w:id="672" w:author="Manager" w:date="2019-11-06T11:53:00Z">
              <w:r w:rsidRPr="004D128B" w:rsidDel="002D1218">
                <w:rPr>
                  <w:rFonts w:asciiTheme="minorHAnsi" w:eastAsia="Calibri" w:hAnsiTheme="minorHAnsi" w:cs="Arial"/>
                  <w:b/>
                  <w:sz w:val="22"/>
                  <w:szCs w:val="22"/>
                </w:rPr>
                <w:delText>Definitions</w:delText>
              </w:r>
            </w:del>
          </w:p>
        </w:tc>
        <w:tc>
          <w:tcPr>
            <w:tcW w:w="7236" w:type="dxa"/>
            <w:gridSpan w:val="2"/>
            <w:shd w:val="clear" w:color="auto" w:fill="auto"/>
          </w:tcPr>
          <w:p w:rsidR="009067FE" w:rsidRPr="004D128B" w:rsidDel="002D1218" w:rsidRDefault="009067FE" w:rsidP="002B5233">
            <w:pPr>
              <w:rPr>
                <w:del w:id="673" w:author="Manager" w:date="2019-11-06T11:53:00Z"/>
                <w:rFonts w:asciiTheme="minorHAnsi" w:hAnsiTheme="minorHAnsi"/>
                <w:color w:val="000000"/>
                <w:sz w:val="22"/>
                <w:szCs w:val="22"/>
              </w:rPr>
            </w:pPr>
            <w:del w:id="674" w:author="Manager" w:date="2019-11-06T11:53:00Z">
              <w:r w:rsidRPr="004D128B" w:rsidDel="002D1218">
                <w:rPr>
                  <w:rFonts w:asciiTheme="minorHAnsi" w:hAnsiTheme="minorHAnsi"/>
                  <w:color w:val="000000"/>
                  <w:sz w:val="22"/>
                  <w:szCs w:val="22"/>
                </w:rPr>
                <w:delText>‘A not-for-profit organization is an organization whose primary objective is something other than the generation of profit, and which does not distribute any profit to the organization's members’.</w:delText>
              </w:r>
            </w:del>
          </w:p>
          <w:p w:rsidR="002B5233" w:rsidRPr="004D128B" w:rsidDel="002D1218" w:rsidRDefault="00FE104A" w:rsidP="00013111">
            <w:pPr>
              <w:rPr>
                <w:del w:id="675" w:author="Manager" w:date="2019-11-06T11:53:00Z"/>
                <w:rFonts w:asciiTheme="minorHAnsi" w:eastAsia="Calibri" w:hAnsiTheme="minorHAnsi" w:cs="Arial"/>
                <w:sz w:val="22"/>
                <w:szCs w:val="22"/>
              </w:rPr>
            </w:pPr>
            <w:del w:id="676" w:author="Manager" w:date="2019-11-06T11:53:00Z">
              <w:r w:rsidDel="002D1218">
                <w:fldChar w:fldCharType="begin"/>
              </w:r>
              <w:r w:rsidDel="002D1218">
                <w:delInstrText xml:space="preserve"> HYPERLINK "http://philanthropywiki.org.au/index.php/Not-for-profit" </w:delInstrText>
              </w:r>
              <w:r w:rsidDel="002D1218">
                <w:fldChar w:fldCharType="separate"/>
              </w:r>
              <w:r w:rsidR="002B5233" w:rsidRPr="008D0C0A" w:rsidDel="002D1218">
                <w:rPr>
                  <w:rStyle w:val="Hyperlink"/>
                  <w:rFonts w:asciiTheme="minorHAnsi" w:eastAsia="Calibri" w:hAnsiTheme="minorHAnsi" w:cs="Arial"/>
                  <w:sz w:val="22"/>
                  <w:szCs w:val="22"/>
                </w:rPr>
                <w:delText>http://philanthropywiki.org.au/index.php/Not-for-profit</w:delText>
              </w:r>
              <w:r w:rsidDel="002D1218">
                <w:rPr>
                  <w:rStyle w:val="Hyperlink"/>
                  <w:rFonts w:asciiTheme="minorHAnsi" w:eastAsia="Calibri" w:hAnsiTheme="minorHAnsi" w:cs="Arial"/>
                  <w:sz w:val="22"/>
                  <w:szCs w:val="22"/>
                </w:rPr>
                <w:fldChar w:fldCharType="end"/>
              </w:r>
            </w:del>
          </w:p>
        </w:tc>
      </w:tr>
      <w:tr w:rsidR="009067FE" w:rsidRPr="004D128B" w:rsidDel="002D1218" w:rsidTr="00417C46">
        <w:tblPrEx>
          <w:tblLook w:val="04A0" w:firstRow="1" w:lastRow="0" w:firstColumn="1" w:lastColumn="0" w:noHBand="0" w:noVBand="1"/>
        </w:tblPrEx>
        <w:trPr>
          <w:del w:id="677" w:author="Manager" w:date="2019-11-06T11:53:00Z"/>
        </w:trPr>
        <w:tc>
          <w:tcPr>
            <w:tcW w:w="2340" w:type="dxa"/>
            <w:tcBorders>
              <w:bottom w:val="dashSmallGap" w:sz="4" w:space="0" w:color="auto"/>
            </w:tcBorders>
            <w:shd w:val="clear" w:color="auto" w:fill="auto"/>
          </w:tcPr>
          <w:p w:rsidR="009067FE" w:rsidRPr="004D128B" w:rsidDel="002D1218" w:rsidRDefault="009067FE" w:rsidP="002B5233">
            <w:pPr>
              <w:rPr>
                <w:del w:id="678" w:author="Manager" w:date="2019-11-06T11:53:00Z"/>
                <w:rFonts w:asciiTheme="minorHAnsi" w:eastAsia="Calibri" w:hAnsiTheme="minorHAnsi" w:cs="Arial"/>
                <w:b/>
                <w:sz w:val="22"/>
                <w:szCs w:val="22"/>
              </w:rPr>
            </w:pPr>
            <w:del w:id="679" w:author="Manager" w:date="2019-11-06T11:53:00Z">
              <w:r w:rsidRPr="004D128B" w:rsidDel="002D1218">
                <w:rPr>
                  <w:rFonts w:asciiTheme="minorHAnsi" w:eastAsia="Calibri" w:hAnsiTheme="minorHAnsi" w:cs="Arial"/>
                  <w:b/>
                  <w:sz w:val="22"/>
                  <w:szCs w:val="22"/>
                </w:rPr>
                <w:delText>Principles</w:delText>
              </w:r>
            </w:del>
          </w:p>
          <w:p w:rsidR="009067FE" w:rsidRPr="004D128B" w:rsidDel="002D1218" w:rsidRDefault="009067FE" w:rsidP="002B5233">
            <w:pPr>
              <w:rPr>
                <w:del w:id="680" w:author="Manager" w:date="2019-11-06T11:53:00Z"/>
                <w:rFonts w:asciiTheme="minorHAnsi" w:eastAsia="Calibri" w:hAnsiTheme="minorHAnsi" w:cs="Arial"/>
                <w:b/>
                <w:sz w:val="22"/>
                <w:szCs w:val="22"/>
              </w:rPr>
            </w:pPr>
          </w:p>
          <w:p w:rsidR="009067FE" w:rsidRPr="004D128B" w:rsidDel="002D1218" w:rsidRDefault="009067FE" w:rsidP="002B5233">
            <w:pPr>
              <w:rPr>
                <w:del w:id="681" w:author="Manager" w:date="2019-11-06T11:53:00Z"/>
                <w:rFonts w:asciiTheme="minorHAnsi" w:eastAsia="Calibri" w:hAnsiTheme="minorHAnsi" w:cs="Arial"/>
                <w:b/>
                <w:sz w:val="22"/>
                <w:szCs w:val="22"/>
              </w:rPr>
            </w:pPr>
          </w:p>
          <w:p w:rsidR="009067FE" w:rsidRPr="004D128B" w:rsidDel="002D1218" w:rsidRDefault="009067FE" w:rsidP="002B5233">
            <w:pPr>
              <w:rPr>
                <w:del w:id="682" w:author="Manager" w:date="2019-11-06T11:53:00Z"/>
                <w:rFonts w:asciiTheme="minorHAnsi" w:eastAsia="Calibri" w:hAnsiTheme="minorHAnsi" w:cs="Arial"/>
                <w:b/>
                <w:sz w:val="22"/>
                <w:szCs w:val="22"/>
              </w:rPr>
            </w:pPr>
          </w:p>
          <w:p w:rsidR="009067FE" w:rsidRPr="004D128B" w:rsidDel="002D1218" w:rsidRDefault="009067FE" w:rsidP="002B5233">
            <w:pPr>
              <w:rPr>
                <w:del w:id="683" w:author="Manager" w:date="2019-11-06T11:53:00Z"/>
                <w:rFonts w:asciiTheme="minorHAnsi" w:eastAsia="Calibri" w:hAnsiTheme="minorHAnsi" w:cs="Arial"/>
                <w:i/>
                <w:sz w:val="22"/>
                <w:szCs w:val="22"/>
              </w:rPr>
            </w:pPr>
            <w:del w:id="684" w:author="Manager" w:date="2019-11-06T11:53:00Z">
              <w:r w:rsidRPr="004D128B" w:rsidDel="002D1218">
                <w:rPr>
                  <w:rFonts w:asciiTheme="minorHAnsi" w:eastAsia="Calibri" w:hAnsiTheme="minorHAnsi" w:cs="Arial"/>
                  <w:i/>
                  <w:sz w:val="22"/>
                  <w:szCs w:val="22"/>
                </w:rPr>
                <w:delText>No personal gain of members</w:delText>
              </w:r>
            </w:del>
          </w:p>
        </w:tc>
        <w:tc>
          <w:tcPr>
            <w:tcW w:w="7236" w:type="dxa"/>
            <w:gridSpan w:val="2"/>
            <w:tcBorders>
              <w:bottom w:val="dashSmallGap" w:sz="4" w:space="0" w:color="auto"/>
            </w:tcBorders>
            <w:shd w:val="clear" w:color="auto" w:fill="auto"/>
          </w:tcPr>
          <w:p w:rsidR="009067FE" w:rsidRPr="004D128B" w:rsidDel="002D1218" w:rsidRDefault="002B5233" w:rsidP="002B5233">
            <w:pPr>
              <w:pStyle w:val="ListParagraph"/>
              <w:numPr>
                <w:ilvl w:val="0"/>
                <w:numId w:val="19"/>
              </w:numPr>
              <w:ind w:left="397"/>
              <w:rPr>
                <w:del w:id="685" w:author="Manager" w:date="2019-11-06T11:53:00Z"/>
                <w:rFonts w:asciiTheme="minorHAnsi" w:hAnsiTheme="minorHAnsi" w:cs="Arial"/>
                <w:sz w:val="22"/>
                <w:szCs w:val="22"/>
              </w:rPr>
            </w:pPr>
            <w:del w:id="686" w:author="Manager" w:date="2019-11-06T11:53:00Z">
              <w:r w:rsidDel="002D1218">
                <w:rPr>
                  <w:rFonts w:asciiTheme="minorHAnsi" w:hAnsiTheme="minorHAnsi" w:cs="Arial"/>
                  <w:sz w:val="22"/>
                  <w:szCs w:val="22"/>
                </w:rPr>
                <w:delText>Members of the Committee of Management (CoM)</w:delText>
              </w:r>
              <w:r w:rsidR="009067FE" w:rsidRPr="004D128B" w:rsidDel="002D1218">
                <w:rPr>
                  <w:rFonts w:asciiTheme="minorHAnsi" w:hAnsiTheme="minorHAnsi" w:cs="Arial"/>
                  <w:sz w:val="22"/>
                  <w:szCs w:val="22"/>
                </w:rPr>
                <w:delText xml:space="preserve"> act out of commitment to the rules and vision of the organization and not for any personal material gain </w:delText>
              </w:r>
            </w:del>
          </w:p>
          <w:p w:rsidR="009067FE" w:rsidRPr="004D128B" w:rsidDel="002D1218" w:rsidRDefault="009067FE" w:rsidP="002B5233">
            <w:pPr>
              <w:pStyle w:val="ListParagraph"/>
              <w:numPr>
                <w:ilvl w:val="0"/>
                <w:numId w:val="19"/>
              </w:numPr>
              <w:ind w:left="397"/>
              <w:rPr>
                <w:del w:id="687" w:author="Manager" w:date="2019-11-06T11:53:00Z"/>
                <w:rFonts w:asciiTheme="minorHAnsi" w:hAnsiTheme="minorHAnsi" w:cs="Arial"/>
                <w:sz w:val="22"/>
                <w:szCs w:val="22"/>
              </w:rPr>
            </w:pPr>
            <w:del w:id="688" w:author="Manager" w:date="2019-11-06T11:53:00Z">
              <w:r w:rsidRPr="004D128B" w:rsidDel="002D1218">
                <w:rPr>
                  <w:rFonts w:asciiTheme="minorHAnsi" w:hAnsiTheme="minorHAnsi" w:cs="Arial"/>
                  <w:sz w:val="22"/>
                  <w:szCs w:val="22"/>
                </w:rPr>
                <w:delText>Mem</w:delText>
              </w:r>
              <w:r w:rsidR="002B5233" w:rsidDel="002D1218">
                <w:rPr>
                  <w:rFonts w:asciiTheme="minorHAnsi" w:hAnsiTheme="minorHAnsi" w:cs="Arial"/>
                  <w:sz w:val="22"/>
                  <w:szCs w:val="22"/>
                </w:rPr>
                <w:delText>bers of the CoM</w:delText>
              </w:r>
              <w:r w:rsidRPr="004D128B" w:rsidDel="002D1218">
                <w:rPr>
                  <w:rFonts w:asciiTheme="minorHAnsi" w:hAnsiTheme="minorHAnsi" w:cs="Arial"/>
                  <w:sz w:val="22"/>
                  <w:szCs w:val="22"/>
                </w:rPr>
                <w:delText xml:space="preserve"> act in a voluntary capacity and are not paid  to fulfill thei</w:delText>
              </w:r>
              <w:r w:rsidR="002B5233" w:rsidDel="002D1218">
                <w:rPr>
                  <w:rFonts w:asciiTheme="minorHAnsi" w:hAnsiTheme="minorHAnsi" w:cs="Arial"/>
                  <w:sz w:val="22"/>
                  <w:szCs w:val="22"/>
                </w:rPr>
                <w:delText>r duties as CoM</w:delText>
              </w:r>
              <w:r w:rsidRPr="004D128B" w:rsidDel="002D1218">
                <w:rPr>
                  <w:rFonts w:asciiTheme="minorHAnsi" w:hAnsiTheme="minorHAnsi" w:cs="Arial"/>
                  <w:sz w:val="22"/>
                  <w:szCs w:val="22"/>
                </w:rPr>
                <w:delText xml:space="preserve"> members</w:delText>
              </w:r>
            </w:del>
          </w:p>
          <w:p w:rsidR="009067FE" w:rsidRPr="004D128B" w:rsidDel="002D1218" w:rsidRDefault="009067FE" w:rsidP="002B5233">
            <w:pPr>
              <w:pStyle w:val="ListParagraph"/>
              <w:numPr>
                <w:ilvl w:val="0"/>
                <w:numId w:val="19"/>
              </w:numPr>
              <w:ind w:left="397"/>
              <w:rPr>
                <w:del w:id="689" w:author="Manager" w:date="2019-11-06T11:53:00Z"/>
                <w:rFonts w:asciiTheme="minorHAnsi" w:hAnsiTheme="minorHAnsi" w:cs="Arial"/>
                <w:sz w:val="22"/>
                <w:szCs w:val="22"/>
              </w:rPr>
            </w:pPr>
            <w:del w:id="690" w:author="Manager" w:date="2019-11-06T11:53:00Z">
              <w:r w:rsidRPr="004D128B" w:rsidDel="002D1218">
                <w:rPr>
                  <w:rFonts w:asciiTheme="minorHAnsi" w:hAnsiTheme="minorHAnsi" w:cs="Arial"/>
                  <w:sz w:val="22"/>
                  <w:szCs w:val="22"/>
                </w:rPr>
                <w:delText xml:space="preserve">Members of the organization may not receive money or property from </w:delText>
              </w:r>
              <w:r w:rsidR="002B5233" w:rsidDel="002D1218">
                <w:rPr>
                  <w:rFonts w:asciiTheme="minorHAnsi" w:hAnsiTheme="minorHAnsi" w:cs="Arial"/>
                  <w:sz w:val="22"/>
                  <w:szCs w:val="22"/>
                </w:rPr>
                <w:delText>the Centre</w:delText>
              </w:r>
              <w:r w:rsidRPr="004D128B" w:rsidDel="002D1218">
                <w:rPr>
                  <w:rFonts w:asciiTheme="minorHAnsi" w:hAnsiTheme="minorHAnsi" w:cs="Arial"/>
                  <w:sz w:val="22"/>
                  <w:szCs w:val="22"/>
                </w:rPr>
                <w:delText xml:space="preserve"> except where the member is also an employee and is paid for work undertaken as an employee of the organization</w:delText>
              </w:r>
            </w:del>
          </w:p>
          <w:p w:rsidR="009067FE" w:rsidRPr="004D128B" w:rsidDel="002D1218" w:rsidRDefault="009067FE" w:rsidP="00013111">
            <w:pPr>
              <w:pStyle w:val="ListParagraph"/>
              <w:numPr>
                <w:ilvl w:val="0"/>
                <w:numId w:val="19"/>
              </w:numPr>
              <w:ind w:left="397"/>
              <w:rPr>
                <w:del w:id="691" w:author="Manager" w:date="2019-11-06T11:53:00Z"/>
                <w:rFonts w:asciiTheme="minorHAnsi" w:eastAsia="Calibri" w:hAnsiTheme="minorHAnsi" w:cs="Arial"/>
                <w:sz w:val="22"/>
                <w:szCs w:val="22"/>
              </w:rPr>
            </w:pPr>
            <w:del w:id="692" w:author="Manager" w:date="2019-11-06T11:53:00Z">
              <w:r w:rsidRPr="004D128B" w:rsidDel="002D1218">
                <w:rPr>
                  <w:rFonts w:asciiTheme="minorHAnsi" w:hAnsiTheme="minorHAnsi" w:cs="Arial"/>
                  <w:sz w:val="22"/>
                  <w:szCs w:val="22"/>
                </w:rPr>
                <w:delText>Income generated from courses and activities will contribute to the ongoing financial viability of the organization and the provision of better services and resources for the community</w:delText>
              </w:r>
            </w:del>
          </w:p>
        </w:tc>
      </w:tr>
      <w:tr w:rsidR="009067FE" w:rsidRPr="004D128B" w:rsidDel="002D1218" w:rsidTr="00013111">
        <w:tblPrEx>
          <w:tblLook w:val="04A0" w:firstRow="1" w:lastRow="0" w:firstColumn="1" w:lastColumn="0" w:noHBand="0" w:noVBand="1"/>
        </w:tblPrEx>
        <w:trPr>
          <w:del w:id="693" w:author="Manager" w:date="2019-11-06T11:53:00Z"/>
        </w:trPr>
        <w:tc>
          <w:tcPr>
            <w:tcW w:w="2340" w:type="dxa"/>
            <w:tcBorders>
              <w:top w:val="dashSmallGap" w:sz="4" w:space="0" w:color="auto"/>
              <w:bottom w:val="dashSmallGap" w:sz="4" w:space="0" w:color="auto"/>
            </w:tcBorders>
            <w:shd w:val="clear" w:color="auto" w:fill="auto"/>
          </w:tcPr>
          <w:p w:rsidR="009067FE" w:rsidRPr="004D128B" w:rsidDel="002D1218" w:rsidRDefault="009067FE" w:rsidP="002B5233">
            <w:pPr>
              <w:pStyle w:val="Heading3"/>
              <w:rPr>
                <w:del w:id="694" w:author="Manager" w:date="2019-11-06T11:53:00Z"/>
                <w:rFonts w:asciiTheme="minorHAnsi" w:hAnsiTheme="minorHAnsi"/>
                <w:b w:val="0"/>
                <w:i/>
                <w:sz w:val="22"/>
                <w:szCs w:val="22"/>
              </w:rPr>
            </w:pPr>
            <w:del w:id="695" w:author="Manager" w:date="2019-11-06T11:53:00Z">
              <w:r w:rsidRPr="004D128B" w:rsidDel="002D1218">
                <w:rPr>
                  <w:rFonts w:asciiTheme="minorHAnsi" w:hAnsiTheme="minorHAnsi"/>
                  <w:b w:val="0"/>
                  <w:i/>
                  <w:sz w:val="22"/>
                  <w:szCs w:val="22"/>
                </w:rPr>
                <w:delText>Honesty</w:delText>
              </w:r>
            </w:del>
          </w:p>
          <w:p w:rsidR="009067FE" w:rsidRPr="004D128B" w:rsidDel="002D1218" w:rsidRDefault="009067FE" w:rsidP="002B5233">
            <w:pPr>
              <w:rPr>
                <w:del w:id="696" w:author="Manager" w:date="2019-11-06T11:53:00Z"/>
                <w:rFonts w:asciiTheme="minorHAnsi" w:eastAsia="Calibri" w:hAnsiTheme="minorHAnsi" w:cs="Arial"/>
                <w:sz w:val="22"/>
                <w:szCs w:val="22"/>
              </w:rPr>
            </w:pPr>
          </w:p>
        </w:tc>
        <w:tc>
          <w:tcPr>
            <w:tcW w:w="7236" w:type="dxa"/>
            <w:gridSpan w:val="2"/>
            <w:tcBorders>
              <w:top w:val="dashSmallGap" w:sz="4" w:space="0" w:color="auto"/>
              <w:bottom w:val="dashSmallGap" w:sz="4" w:space="0" w:color="auto"/>
            </w:tcBorders>
            <w:shd w:val="clear" w:color="auto" w:fill="auto"/>
          </w:tcPr>
          <w:p w:rsidR="009067FE" w:rsidRPr="004D128B" w:rsidDel="002D1218" w:rsidRDefault="009067FE" w:rsidP="002B5233">
            <w:pPr>
              <w:rPr>
                <w:del w:id="697" w:author="Manager" w:date="2019-11-06T11:53:00Z"/>
                <w:rFonts w:asciiTheme="minorHAnsi" w:hAnsiTheme="minorHAnsi" w:cs="Arial"/>
                <w:sz w:val="22"/>
                <w:szCs w:val="22"/>
              </w:rPr>
            </w:pPr>
            <w:del w:id="698" w:author="Manager" w:date="2019-11-06T11:53:00Z">
              <w:r w:rsidRPr="004D128B" w:rsidDel="002D1218">
                <w:rPr>
                  <w:rFonts w:asciiTheme="minorHAnsi" w:hAnsiTheme="minorHAnsi" w:cs="Arial"/>
                  <w:sz w:val="22"/>
                  <w:szCs w:val="22"/>
                </w:rPr>
                <w:delText xml:space="preserve">Employees and members of Glenroy Neighbourhood Learning Centre Inc are expected to be honest, just and accountable in their handling of the affairs, financial matters and moneys of the organization.  </w:delText>
              </w:r>
            </w:del>
          </w:p>
          <w:p w:rsidR="009067FE" w:rsidRPr="004D128B" w:rsidDel="002D1218" w:rsidRDefault="003F1455" w:rsidP="00013111">
            <w:pPr>
              <w:rPr>
                <w:del w:id="699" w:author="Manager" w:date="2019-11-06T11:53:00Z"/>
                <w:rFonts w:asciiTheme="minorHAnsi" w:eastAsia="Calibri" w:hAnsiTheme="minorHAnsi" w:cs="Arial"/>
                <w:sz w:val="22"/>
                <w:szCs w:val="22"/>
              </w:rPr>
            </w:pPr>
            <w:del w:id="700" w:author="Manager" w:date="2019-11-06T11:53:00Z">
              <w:r w:rsidDel="002D1218">
                <w:rPr>
                  <w:rFonts w:asciiTheme="minorHAnsi" w:hAnsiTheme="minorHAnsi" w:cs="Arial"/>
                  <w:sz w:val="22"/>
                  <w:szCs w:val="22"/>
                </w:rPr>
                <w:delText>Details of recipients</w:delText>
              </w:r>
              <w:r w:rsidR="009067FE" w:rsidRPr="004D128B" w:rsidDel="002D1218">
                <w:rPr>
                  <w:rFonts w:asciiTheme="minorHAnsi" w:hAnsiTheme="minorHAnsi" w:cs="Arial"/>
                  <w:sz w:val="22"/>
                  <w:szCs w:val="22"/>
                </w:rPr>
                <w:delText xml:space="preserve"> </w:delText>
              </w:r>
              <w:r w:rsidDel="002D1218">
                <w:rPr>
                  <w:rFonts w:asciiTheme="minorHAnsi" w:hAnsiTheme="minorHAnsi" w:cs="Arial"/>
                  <w:sz w:val="22"/>
                  <w:szCs w:val="22"/>
                </w:rPr>
                <w:delText xml:space="preserve"> of cheques or any other form of payment will be available on request by</w:delText>
              </w:r>
              <w:r w:rsidR="009067FE" w:rsidRPr="004D128B" w:rsidDel="002D1218">
                <w:rPr>
                  <w:rFonts w:asciiTheme="minorHAnsi" w:hAnsiTheme="minorHAnsi" w:cs="Arial"/>
                  <w:sz w:val="22"/>
                  <w:szCs w:val="22"/>
                </w:rPr>
                <w:delText xml:space="preserve"> the Treasurer, the Finance </w:delText>
              </w:r>
              <w:r w:rsidR="002B5233" w:rsidDel="002D1218">
                <w:rPr>
                  <w:rFonts w:asciiTheme="minorHAnsi" w:hAnsiTheme="minorHAnsi" w:cs="Arial"/>
                  <w:sz w:val="22"/>
                  <w:szCs w:val="22"/>
                </w:rPr>
                <w:delText xml:space="preserve">and Risk Sub </w:delText>
              </w:r>
              <w:r w:rsidR="009067FE" w:rsidRPr="004D128B" w:rsidDel="002D1218">
                <w:rPr>
                  <w:rFonts w:asciiTheme="minorHAnsi" w:hAnsiTheme="minorHAnsi" w:cs="Arial"/>
                  <w:sz w:val="22"/>
                  <w:szCs w:val="22"/>
                </w:rPr>
                <w:delText xml:space="preserve">Committee and the </w:delText>
              </w:r>
              <w:r w:rsidR="002B5233" w:rsidDel="002D1218">
                <w:rPr>
                  <w:rFonts w:asciiTheme="minorHAnsi" w:hAnsiTheme="minorHAnsi" w:cs="Arial"/>
                  <w:sz w:val="22"/>
                  <w:szCs w:val="22"/>
                </w:rPr>
                <w:delText xml:space="preserve">CoM </w:delText>
              </w:r>
              <w:r w:rsidR="009067FE" w:rsidRPr="004D128B" w:rsidDel="002D1218">
                <w:rPr>
                  <w:rFonts w:asciiTheme="minorHAnsi" w:hAnsiTheme="minorHAnsi" w:cs="Arial"/>
                  <w:sz w:val="22"/>
                  <w:szCs w:val="22"/>
                </w:rPr>
                <w:delText>as appropriate.</w:delText>
              </w:r>
            </w:del>
          </w:p>
        </w:tc>
      </w:tr>
      <w:tr w:rsidR="00013111" w:rsidRPr="004D128B" w:rsidDel="002D1218" w:rsidTr="00417C46">
        <w:tblPrEx>
          <w:tblLook w:val="04A0" w:firstRow="1" w:lastRow="0" w:firstColumn="1" w:lastColumn="0" w:noHBand="0" w:noVBand="1"/>
        </w:tblPrEx>
        <w:trPr>
          <w:del w:id="701" w:author="Manager" w:date="2019-11-06T11:53:00Z"/>
        </w:trPr>
        <w:tc>
          <w:tcPr>
            <w:tcW w:w="2340" w:type="dxa"/>
            <w:tcBorders>
              <w:top w:val="dashSmallGap" w:sz="4" w:space="0" w:color="auto"/>
              <w:bottom w:val="dashSmallGap" w:sz="4" w:space="0" w:color="auto"/>
            </w:tcBorders>
            <w:shd w:val="clear" w:color="auto" w:fill="auto"/>
          </w:tcPr>
          <w:p w:rsidR="00013111" w:rsidRPr="004D128B" w:rsidDel="002D1218" w:rsidRDefault="00013111" w:rsidP="00013111">
            <w:pPr>
              <w:pStyle w:val="Heading3"/>
              <w:rPr>
                <w:del w:id="702" w:author="Manager" w:date="2019-11-06T11:53:00Z"/>
                <w:rFonts w:asciiTheme="minorHAnsi" w:hAnsiTheme="minorHAnsi"/>
                <w:b w:val="0"/>
                <w:i/>
                <w:sz w:val="22"/>
                <w:szCs w:val="22"/>
              </w:rPr>
            </w:pPr>
            <w:del w:id="703" w:author="Manager" w:date="2019-11-06T11:53:00Z">
              <w:r w:rsidRPr="004D128B" w:rsidDel="002D1218">
                <w:rPr>
                  <w:rFonts w:asciiTheme="minorHAnsi" w:hAnsiTheme="minorHAnsi"/>
                  <w:b w:val="0"/>
                  <w:i/>
                  <w:sz w:val="22"/>
                  <w:szCs w:val="22"/>
                </w:rPr>
                <w:delText>Financial security</w:delText>
              </w:r>
            </w:del>
          </w:p>
          <w:p w:rsidR="00013111" w:rsidRPr="004D128B" w:rsidDel="002D1218" w:rsidRDefault="00013111" w:rsidP="00013111">
            <w:pPr>
              <w:pStyle w:val="Heading3"/>
              <w:rPr>
                <w:del w:id="704" w:author="Manager" w:date="2019-11-06T11:53:00Z"/>
                <w:rFonts w:asciiTheme="minorHAnsi" w:hAnsiTheme="minorHAnsi"/>
                <w:b w:val="0"/>
                <w:i/>
                <w:sz w:val="22"/>
                <w:szCs w:val="22"/>
              </w:rPr>
            </w:pPr>
          </w:p>
        </w:tc>
        <w:tc>
          <w:tcPr>
            <w:tcW w:w="7236" w:type="dxa"/>
            <w:gridSpan w:val="2"/>
            <w:tcBorders>
              <w:top w:val="dashSmallGap" w:sz="4" w:space="0" w:color="auto"/>
              <w:bottom w:val="dashed" w:sz="4" w:space="0" w:color="auto"/>
            </w:tcBorders>
            <w:shd w:val="clear" w:color="auto" w:fill="auto"/>
          </w:tcPr>
          <w:p w:rsidR="00013111" w:rsidRPr="004D128B" w:rsidDel="002D1218" w:rsidRDefault="00013111" w:rsidP="00013111">
            <w:pPr>
              <w:rPr>
                <w:del w:id="705" w:author="Manager" w:date="2019-11-06T11:53:00Z"/>
                <w:rFonts w:asciiTheme="minorHAnsi" w:hAnsiTheme="minorHAnsi" w:cs="Arial"/>
                <w:sz w:val="22"/>
                <w:szCs w:val="22"/>
              </w:rPr>
            </w:pPr>
            <w:del w:id="706" w:author="Manager" w:date="2019-11-06T11:53:00Z">
              <w:r w:rsidRPr="004D128B" w:rsidDel="002D1218">
                <w:rPr>
                  <w:rFonts w:asciiTheme="minorHAnsi" w:hAnsiTheme="minorHAnsi" w:cs="Arial"/>
                  <w:sz w:val="22"/>
                  <w:szCs w:val="22"/>
                </w:rPr>
                <w:delText>In order to serve the needs of the community it is important to establish the financial security of the organization. This involves</w:delText>
              </w:r>
            </w:del>
          </w:p>
          <w:p w:rsidR="00013111" w:rsidDel="002D1218" w:rsidRDefault="00013111" w:rsidP="00013111">
            <w:pPr>
              <w:pStyle w:val="ListParagraph"/>
              <w:numPr>
                <w:ilvl w:val="0"/>
                <w:numId w:val="19"/>
              </w:numPr>
              <w:ind w:left="397"/>
              <w:rPr>
                <w:del w:id="707" w:author="Manager" w:date="2019-11-06T11:53:00Z"/>
                <w:rFonts w:asciiTheme="minorHAnsi" w:hAnsiTheme="minorHAnsi" w:cs="Arial"/>
                <w:sz w:val="22"/>
                <w:szCs w:val="22"/>
              </w:rPr>
            </w:pPr>
            <w:del w:id="708" w:author="Manager" w:date="2019-11-06T11:53:00Z">
              <w:r w:rsidRPr="004D128B" w:rsidDel="002D1218">
                <w:rPr>
                  <w:rFonts w:asciiTheme="minorHAnsi" w:hAnsiTheme="minorHAnsi" w:cs="Arial"/>
                  <w:sz w:val="22"/>
                  <w:szCs w:val="22"/>
                </w:rPr>
                <w:delText>measures to ensure that money and finances are handled and held in a safe and accountable manner</w:delText>
              </w:r>
            </w:del>
          </w:p>
          <w:p w:rsidR="00013111" w:rsidRPr="002B5233" w:rsidDel="002D1218" w:rsidRDefault="00013111" w:rsidP="00013111">
            <w:pPr>
              <w:pStyle w:val="ListParagraph"/>
              <w:numPr>
                <w:ilvl w:val="0"/>
                <w:numId w:val="19"/>
              </w:numPr>
              <w:ind w:left="397"/>
              <w:rPr>
                <w:del w:id="709" w:author="Manager" w:date="2019-11-06T11:53:00Z"/>
                <w:rFonts w:asciiTheme="minorHAnsi" w:hAnsiTheme="minorHAnsi" w:cs="Arial"/>
                <w:sz w:val="22"/>
                <w:szCs w:val="22"/>
              </w:rPr>
            </w:pPr>
            <w:del w:id="710" w:author="Manager" w:date="2019-11-06T11:53:00Z">
              <w:r w:rsidRPr="002B5233" w:rsidDel="002D1218">
                <w:rPr>
                  <w:rFonts w:asciiTheme="minorHAnsi" w:hAnsiTheme="minorHAnsi" w:cs="Arial"/>
                  <w:sz w:val="22"/>
                  <w:szCs w:val="22"/>
                </w:rPr>
                <w:delText>as far as possible, the ongoing financial viability of the organization  is protected through financial reporting and planning</w:delText>
              </w:r>
              <w:r w:rsidDel="002D1218">
                <w:rPr>
                  <w:rFonts w:asciiTheme="minorHAnsi" w:hAnsiTheme="minorHAnsi" w:cs="Arial"/>
                  <w:sz w:val="22"/>
                  <w:szCs w:val="22"/>
                </w:rPr>
                <w:delText>.</w:delText>
              </w:r>
            </w:del>
          </w:p>
          <w:p w:rsidR="00013111" w:rsidRPr="004D128B" w:rsidDel="002D1218" w:rsidRDefault="00013111" w:rsidP="00013111">
            <w:pPr>
              <w:rPr>
                <w:del w:id="711" w:author="Manager" w:date="2019-11-06T11:53:00Z"/>
                <w:rFonts w:asciiTheme="minorHAnsi" w:hAnsiTheme="minorHAnsi" w:cs="Arial"/>
                <w:sz w:val="22"/>
                <w:szCs w:val="22"/>
              </w:rPr>
            </w:pPr>
            <w:del w:id="712" w:author="Manager" w:date="2019-11-06T11:53:00Z">
              <w:r w:rsidRPr="004D128B" w:rsidDel="002D1218">
                <w:rPr>
                  <w:rFonts w:asciiTheme="minorHAnsi" w:hAnsiTheme="minorHAnsi" w:cs="Arial"/>
                  <w:sz w:val="22"/>
                  <w:szCs w:val="22"/>
                </w:rPr>
                <w:delText>Financial reports which show expenditure against budget will be regularly provided to the Treasurer, the Finance Co</w:delText>
              </w:r>
              <w:r w:rsidDel="002D1218">
                <w:rPr>
                  <w:rFonts w:asciiTheme="minorHAnsi" w:hAnsiTheme="minorHAnsi" w:cs="Arial"/>
                  <w:sz w:val="22"/>
                  <w:szCs w:val="22"/>
                </w:rPr>
                <w:delText>mmittee and CoM</w:delText>
              </w:r>
              <w:r w:rsidRPr="004D128B" w:rsidDel="002D1218">
                <w:rPr>
                  <w:rFonts w:asciiTheme="minorHAnsi" w:hAnsiTheme="minorHAnsi" w:cs="Arial"/>
                  <w:sz w:val="22"/>
                  <w:szCs w:val="22"/>
                </w:rPr>
                <w:delText>, to enable proper monitoring of expenditure.</w:delText>
              </w:r>
            </w:del>
          </w:p>
        </w:tc>
      </w:tr>
    </w:tbl>
    <w:p w:rsidR="003676EA" w:rsidRPr="004D128B" w:rsidDel="002D1218" w:rsidRDefault="003676EA" w:rsidP="002B5233">
      <w:pPr>
        <w:rPr>
          <w:del w:id="713" w:author="Manager" w:date="2019-11-06T11:53:00Z"/>
          <w:rFonts w:asciiTheme="minorHAnsi" w:hAnsiTheme="minorHAnsi"/>
          <w:sz w:val="22"/>
          <w:szCs w:val="22"/>
        </w:rPr>
      </w:pPr>
    </w:p>
    <w:p w:rsidR="002B5233" w:rsidDel="002D1218" w:rsidRDefault="002B5233">
      <w:pPr>
        <w:rPr>
          <w:del w:id="714" w:author="Manager" w:date="2019-11-06T11:53: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36"/>
      </w:tblGrid>
      <w:tr w:rsidR="00AC7EA5" w:rsidRPr="004D128B" w:rsidDel="002D1218" w:rsidTr="00417C46">
        <w:trPr>
          <w:trHeight w:val="2326"/>
          <w:del w:id="715" w:author="Manager" w:date="2019-11-06T11:53:00Z"/>
        </w:trPr>
        <w:tc>
          <w:tcPr>
            <w:tcW w:w="2340" w:type="dxa"/>
            <w:tcBorders>
              <w:top w:val="dashSmallGap" w:sz="4" w:space="0" w:color="auto"/>
              <w:right w:val="dashSmallGap" w:sz="4" w:space="0" w:color="auto"/>
            </w:tcBorders>
            <w:shd w:val="clear" w:color="auto" w:fill="auto"/>
          </w:tcPr>
          <w:p w:rsidR="00AC7EA5" w:rsidRPr="004D128B" w:rsidDel="002D1218" w:rsidRDefault="00AC7EA5" w:rsidP="002B5233">
            <w:pPr>
              <w:pStyle w:val="Heading3"/>
              <w:rPr>
                <w:del w:id="716" w:author="Manager" w:date="2019-11-06T11:53:00Z"/>
                <w:rFonts w:asciiTheme="minorHAnsi" w:hAnsiTheme="minorHAnsi"/>
                <w:b w:val="0"/>
                <w:i/>
                <w:sz w:val="22"/>
                <w:szCs w:val="22"/>
              </w:rPr>
            </w:pPr>
            <w:del w:id="717" w:author="Manager" w:date="2019-11-06T11:53:00Z">
              <w:r w:rsidRPr="004D128B" w:rsidDel="002D1218">
                <w:rPr>
                  <w:rFonts w:asciiTheme="minorHAnsi" w:hAnsiTheme="minorHAnsi"/>
                  <w:b w:val="0"/>
                  <w:i/>
                  <w:sz w:val="22"/>
                  <w:szCs w:val="22"/>
                </w:rPr>
                <w:delText>Security Measures</w:delText>
              </w:r>
            </w:del>
          </w:p>
        </w:tc>
        <w:tc>
          <w:tcPr>
            <w:tcW w:w="7236" w:type="dxa"/>
            <w:tcBorders>
              <w:top w:val="dashed" w:sz="4" w:space="0" w:color="auto"/>
              <w:left w:val="dashSmallGap" w:sz="4" w:space="0" w:color="auto"/>
            </w:tcBorders>
            <w:shd w:val="clear" w:color="auto" w:fill="auto"/>
          </w:tcPr>
          <w:p w:rsidR="00E01856" w:rsidDel="002D1218" w:rsidRDefault="00E01856" w:rsidP="002B5233">
            <w:pPr>
              <w:pStyle w:val="Heading3"/>
              <w:rPr>
                <w:del w:id="718" w:author="Manager" w:date="2019-11-06T11:53:00Z"/>
                <w:rFonts w:asciiTheme="minorHAnsi" w:hAnsiTheme="minorHAnsi"/>
                <w:sz w:val="22"/>
                <w:szCs w:val="22"/>
              </w:rPr>
            </w:pPr>
            <w:del w:id="719" w:author="Manager" w:date="2019-11-06T11:53:00Z">
              <w:r w:rsidDel="002D1218">
                <w:rPr>
                  <w:rFonts w:asciiTheme="minorHAnsi" w:hAnsiTheme="minorHAnsi"/>
                  <w:sz w:val="22"/>
                  <w:szCs w:val="22"/>
                </w:rPr>
                <w:delText>Money Handling</w:delText>
              </w:r>
            </w:del>
          </w:p>
          <w:p w:rsidR="00E01856" w:rsidRPr="00E01856" w:rsidDel="002D1218" w:rsidRDefault="00E01856" w:rsidP="00E01856">
            <w:pPr>
              <w:rPr>
                <w:del w:id="720" w:author="Manager" w:date="2019-11-06T11:53:00Z"/>
                <w:rFonts w:asciiTheme="minorHAnsi" w:hAnsiTheme="minorHAnsi" w:cs="Arial"/>
                <w:sz w:val="22"/>
                <w:szCs w:val="22"/>
              </w:rPr>
            </w:pPr>
            <w:del w:id="721" w:author="Manager" w:date="2019-11-06T11:53:00Z">
              <w:r w:rsidRPr="00E01856" w:rsidDel="002D1218">
                <w:rPr>
                  <w:rFonts w:asciiTheme="minorHAnsi" w:hAnsiTheme="minorHAnsi" w:cs="Arial"/>
                  <w:sz w:val="22"/>
                  <w:szCs w:val="22"/>
                </w:rPr>
                <w:delText>Only the Admin Coordinator or Admin Assistant may take money, except outside office hours when the relevant teacher will collect money, record the amount taken and hand it into the office at the first available opportunity.</w:delText>
              </w:r>
            </w:del>
          </w:p>
          <w:p w:rsidR="00AC7EA5" w:rsidRPr="004D128B" w:rsidDel="002D1218" w:rsidRDefault="00AC7EA5" w:rsidP="002B5233">
            <w:pPr>
              <w:pStyle w:val="Heading3"/>
              <w:rPr>
                <w:del w:id="722" w:author="Manager" w:date="2019-11-06T11:53:00Z"/>
                <w:rFonts w:asciiTheme="minorHAnsi" w:hAnsiTheme="minorHAnsi"/>
                <w:sz w:val="22"/>
                <w:szCs w:val="22"/>
              </w:rPr>
            </w:pPr>
            <w:del w:id="723" w:author="Manager" w:date="2019-11-06T11:53:00Z">
              <w:r w:rsidRPr="004D128B" w:rsidDel="002D1218">
                <w:rPr>
                  <w:rFonts w:asciiTheme="minorHAnsi" w:hAnsiTheme="minorHAnsi"/>
                  <w:sz w:val="22"/>
                  <w:szCs w:val="22"/>
                </w:rPr>
                <w:delText>Receipts</w:delText>
              </w:r>
            </w:del>
          </w:p>
          <w:p w:rsidR="00AC7EA5" w:rsidRPr="004D128B" w:rsidDel="002D1218" w:rsidRDefault="00AC7EA5" w:rsidP="002B5233">
            <w:pPr>
              <w:rPr>
                <w:del w:id="724" w:author="Manager" w:date="2019-11-06T11:53:00Z"/>
                <w:rFonts w:asciiTheme="minorHAnsi" w:hAnsiTheme="minorHAnsi" w:cs="Arial"/>
                <w:sz w:val="22"/>
                <w:szCs w:val="22"/>
              </w:rPr>
            </w:pPr>
            <w:del w:id="725" w:author="Manager" w:date="2019-11-06T11:53:00Z">
              <w:r w:rsidRPr="004D128B" w:rsidDel="002D1218">
                <w:rPr>
                  <w:rFonts w:asciiTheme="minorHAnsi" w:hAnsiTheme="minorHAnsi" w:cs="Arial"/>
                  <w:sz w:val="22"/>
                  <w:szCs w:val="22"/>
                </w:rPr>
                <w:delText>All fees, Student Services and Amenities Fees and donations will be re</w:delText>
              </w:r>
              <w:r w:rsidR="00E01856" w:rsidDel="002D1218">
                <w:rPr>
                  <w:rFonts w:asciiTheme="minorHAnsi" w:hAnsiTheme="minorHAnsi" w:cs="Arial"/>
                  <w:sz w:val="22"/>
                  <w:szCs w:val="22"/>
                </w:rPr>
                <w:delText>ceipted and signed by the Administrative</w:delText>
              </w:r>
              <w:r w:rsidRPr="004D128B" w:rsidDel="002D1218">
                <w:rPr>
                  <w:rFonts w:asciiTheme="minorHAnsi" w:hAnsiTheme="minorHAnsi" w:cs="Arial"/>
                  <w:sz w:val="22"/>
                  <w:szCs w:val="22"/>
                </w:rPr>
                <w:delText xml:space="preserve"> Coordinator, or if she is not available, the Manager or another delegated person. A copy of the receipt will be provided to the payee, and a copy retained by the organization.</w:delText>
              </w:r>
            </w:del>
          </w:p>
          <w:p w:rsidR="00AC7EA5" w:rsidRPr="004D128B" w:rsidDel="002D1218" w:rsidRDefault="00AC7EA5" w:rsidP="002B5233">
            <w:pPr>
              <w:pStyle w:val="Heading3"/>
              <w:rPr>
                <w:del w:id="726" w:author="Manager" w:date="2019-11-06T11:53:00Z"/>
                <w:rFonts w:asciiTheme="minorHAnsi" w:hAnsiTheme="minorHAnsi"/>
                <w:sz w:val="22"/>
                <w:szCs w:val="22"/>
              </w:rPr>
            </w:pPr>
            <w:del w:id="727" w:author="Manager" w:date="2019-11-06T11:53:00Z">
              <w:r w:rsidRPr="004D128B" w:rsidDel="002D1218">
                <w:rPr>
                  <w:rFonts w:asciiTheme="minorHAnsi" w:hAnsiTheme="minorHAnsi"/>
                  <w:sz w:val="22"/>
                  <w:szCs w:val="22"/>
                </w:rPr>
                <w:delText>Signing of cheques</w:delText>
              </w:r>
            </w:del>
          </w:p>
          <w:p w:rsidR="00AC7EA5" w:rsidRPr="004D128B" w:rsidDel="002D1218" w:rsidRDefault="00AC7EA5" w:rsidP="002B5233">
            <w:pPr>
              <w:rPr>
                <w:del w:id="728" w:author="Manager" w:date="2019-11-06T11:53:00Z"/>
                <w:rFonts w:asciiTheme="minorHAnsi" w:hAnsiTheme="minorHAnsi" w:cs="Arial"/>
                <w:sz w:val="22"/>
                <w:szCs w:val="22"/>
              </w:rPr>
            </w:pPr>
            <w:del w:id="729" w:author="Manager" w:date="2019-11-06T11:53:00Z">
              <w:r w:rsidRPr="004D128B" w:rsidDel="002D1218">
                <w:rPr>
                  <w:rFonts w:asciiTheme="minorHAnsi" w:hAnsiTheme="minorHAnsi" w:cs="Arial"/>
                  <w:sz w:val="22"/>
                  <w:szCs w:val="22"/>
                </w:rPr>
                <w:delText xml:space="preserve">All cheques will be signed by two nominated members of the organisation, </w:delText>
              </w:r>
              <w:r w:rsidR="002C01A4" w:rsidDel="002D1218">
                <w:rPr>
                  <w:rFonts w:asciiTheme="minorHAnsi" w:hAnsiTheme="minorHAnsi" w:cs="Arial"/>
                  <w:sz w:val="22"/>
                  <w:szCs w:val="22"/>
                </w:rPr>
                <w:delText>nominated by the CoM</w:delText>
              </w:r>
              <w:r w:rsidRPr="004D128B" w:rsidDel="002D1218">
                <w:rPr>
                  <w:rFonts w:asciiTheme="minorHAnsi" w:hAnsiTheme="minorHAnsi" w:cs="Arial"/>
                  <w:sz w:val="22"/>
                  <w:szCs w:val="22"/>
                </w:rPr>
                <w:delText>. At no time will one of the signatories of a cheque be the recipient of that cheque.</w:delText>
              </w:r>
            </w:del>
          </w:p>
          <w:p w:rsidR="00AC7EA5" w:rsidRPr="004D128B" w:rsidDel="002D1218" w:rsidRDefault="00AC7EA5" w:rsidP="002B5233">
            <w:pPr>
              <w:rPr>
                <w:del w:id="730" w:author="Manager" w:date="2019-11-06T11:53:00Z"/>
                <w:rFonts w:asciiTheme="minorHAnsi" w:hAnsiTheme="minorHAnsi" w:cs="Arial"/>
                <w:sz w:val="22"/>
                <w:szCs w:val="22"/>
              </w:rPr>
            </w:pPr>
            <w:del w:id="731" w:author="Manager" w:date="2019-11-06T11:53:00Z">
              <w:r w:rsidRPr="004D128B" w:rsidDel="002D1218">
                <w:rPr>
                  <w:rFonts w:asciiTheme="minorHAnsi" w:hAnsiTheme="minorHAnsi" w:cs="Arial"/>
                  <w:sz w:val="22"/>
                  <w:szCs w:val="22"/>
                </w:rPr>
                <w:delText>Blank cheques will not be signed.</w:delText>
              </w:r>
            </w:del>
          </w:p>
          <w:p w:rsidR="00AC7EA5" w:rsidRPr="004D128B" w:rsidDel="002D1218" w:rsidRDefault="00AC7EA5" w:rsidP="002B5233">
            <w:pPr>
              <w:pStyle w:val="Heading3"/>
              <w:rPr>
                <w:del w:id="732" w:author="Manager" w:date="2019-11-06T11:53:00Z"/>
                <w:rFonts w:asciiTheme="minorHAnsi" w:hAnsiTheme="minorHAnsi"/>
                <w:sz w:val="22"/>
                <w:szCs w:val="22"/>
              </w:rPr>
            </w:pPr>
            <w:del w:id="733" w:author="Manager" w:date="2019-11-06T11:53:00Z">
              <w:r w:rsidRPr="004D128B" w:rsidDel="002D1218">
                <w:rPr>
                  <w:rFonts w:asciiTheme="minorHAnsi" w:hAnsiTheme="minorHAnsi"/>
                  <w:sz w:val="22"/>
                  <w:szCs w:val="22"/>
                </w:rPr>
                <w:delText>Reimbursement</w:delText>
              </w:r>
            </w:del>
          </w:p>
          <w:p w:rsidR="00AC7EA5" w:rsidRPr="004D128B" w:rsidDel="002D1218" w:rsidRDefault="00AC7EA5" w:rsidP="00013111">
            <w:pPr>
              <w:rPr>
                <w:del w:id="734" w:author="Manager" w:date="2019-11-06T11:53:00Z"/>
                <w:rFonts w:asciiTheme="minorHAnsi" w:hAnsiTheme="minorHAnsi" w:cs="Arial"/>
                <w:sz w:val="22"/>
                <w:szCs w:val="22"/>
              </w:rPr>
            </w:pPr>
            <w:del w:id="735" w:author="Manager" w:date="2019-11-06T11:53:00Z">
              <w:r w:rsidRPr="004D128B" w:rsidDel="002D1218">
                <w:rPr>
                  <w:rFonts w:asciiTheme="minorHAnsi" w:hAnsiTheme="minorHAnsi" w:cs="Arial"/>
                  <w:sz w:val="22"/>
                  <w:szCs w:val="22"/>
                </w:rPr>
                <w:delText xml:space="preserve">Out of pocket expenses for authorized items will be reimbursed on the provision of receipts, </w:delText>
              </w:r>
              <w:r w:rsidR="002C01A4" w:rsidDel="002D1218">
                <w:rPr>
                  <w:rFonts w:asciiTheme="minorHAnsi" w:hAnsiTheme="minorHAnsi" w:cs="Arial"/>
                  <w:sz w:val="22"/>
                  <w:szCs w:val="22"/>
                </w:rPr>
                <w:delText>by the Administration Officer</w:delText>
              </w:r>
              <w:r w:rsidR="00FF244E" w:rsidDel="002D1218">
                <w:rPr>
                  <w:rFonts w:asciiTheme="minorHAnsi" w:hAnsiTheme="minorHAnsi" w:cs="Arial"/>
                  <w:sz w:val="22"/>
                  <w:szCs w:val="22"/>
                </w:rPr>
                <w:delText xml:space="preserve"> or Finance Officer, approved by the Manager </w:delText>
              </w:r>
              <w:r w:rsidRPr="004D128B" w:rsidDel="002D1218">
                <w:rPr>
                  <w:rFonts w:asciiTheme="minorHAnsi" w:hAnsiTheme="minorHAnsi" w:cs="Arial"/>
                  <w:sz w:val="22"/>
                  <w:szCs w:val="22"/>
                </w:rPr>
                <w:delText xml:space="preserve">at the time scheduled each week for petty cash reimbursement. </w:delText>
              </w:r>
            </w:del>
          </w:p>
        </w:tc>
      </w:tr>
      <w:tr w:rsidR="009067FE" w:rsidRPr="004D128B" w:rsidDel="002D1218" w:rsidTr="00417C46">
        <w:trPr>
          <w:del w:id="736" w:author="Manager" w:date="2019-11-06T11:53:00Z"/>
        </w:trPr>
        <w:tc>
          <w:tcPr>
            <w:tcW w:w="2340" w:type="dxa"/>
            <w:shd w:val="clear" w:color="auto" w:fill="auto"/>
          </w:tcPr>
          <w:p w:rsidR="009067FE" w:rsidRPr="004D128B" w:rsidDel="002D1218" w:rsidRDefault="009067FE" w:rsidP="002B5233">
            <w:pPr>
              <w:rPr>
                <w:del w:id="737" w:author="Manager" w:date="2019-11-06T11:53:00Z"/>
                <w:rFonts w:asciiTheme="minorHAnsi" w:eastAsia="Calibri" w:hAnsiTheme="minorHAnsi" w:cs="Arial"/>
                <w:sz w:val="22"/>
                <w:szCs w:val="22"/>
              </w:rPr>
            </w:pPr>
            <w:del w:id="738" w:author="Manager" w:date="2019-11-06T11:53:00Z">
              <w:r w:rsidRPr="004D128B" w:rsidDel="002D1218">
                <w:rPr>
                  <w:rFonts w:asciiTheme="minorHAnsi" w:eastAsia="Calibri" w:hAnsiTheme="minorHAnsi" w:cs="Arial"/>
                  <w:b/>
                  <w:sz w:val="22"/>
                  <w:szCs w:val="22"/>
                </w:rPr>
                <w:delText>Relevant Legislation and Regulations</w:delText>
              </w:r>
            </w:del>
          </w:p>
        </w:tc>
        <w:tc>
          <w:tcPr>
            <w:tcW w:w="7236" w:type="dxa"/>
            <w:shd w:val="clear" w:color="auto" w:fill="auto"/>
          </w:tcPr>
          <w:p w:rsidR="009067FE" w:rsidRPr="004D128B" w:rsidDel="002D1218" w:rsidRDefault="009067FE" w:rsidP="002B5233">
            <w:pPr>
              <w:rPr>
                <w:del w:id="739" w:author="Manager" w:date="2019-11-06T11:53:00Z"/>
                <w:rFonts w:asciiTheme="minorHAnsi" w:eastAsia="Calibri" w:hAnsiTheme="minorHAnsi" w:cs="Arial"/>
                <w:sz w:val="22"/>
                <w:szCs w:val="22"/>
              </w:rPr>
            </w:pPr>
          </w:p>
        </w:tc>
      </w:tr>
      <w:tr w:rsidR="009067FE" w:rsidRPr="004D128B" w:rsidDel="002D1218" w:rsidTr="00417C46">
        <w:trPr>
          <w:del w:id="740" w:author="Manager" w:date="2019-11-06T11:53:00Z"/>
        </w:trPr>
        <w:tc>
          <w:tcPr>
            <w:tcW w:w="2340" w:type="dxa"/>
            <w:shd w:val="clear" w:color="auto" w:fill="auto"/>
          </w:tcPr>
          <w:p w:rsidR="009067FE" w:rsidRPr="004D128B" w:rsidDel="002D1218" w:rsidRDefault="009067FE" w:rsidP="002B5233">
            <w:pPr>
              <w:rPr>
                <w:del w:id="741" w:author="Manager" w:date="2019-11-06T11:53:00Z"/>
                <w:rFonts w:asciiTheme="minorHAnsi" w:eastAsia="Calibri" w:hAnsiTheme="minorHAnsi" w:cs="Arial"/>
                <w:b/>
                <w:sz w:val="22"/>
                <w:szCs w:val="22"/>
              </w:rPr>
            </w:pPr>
            <w:del w:id="742" w:author="Manager" w:date="2019-11-06T11:53:00Z">
              <w:r w:rsidRPr="004D128B" w:rsidDel="002D1218">
                <w:rPr>
                  <w:rFonts w:asciiTheme="minorHAnsi" w:eastAsia="Calibri" w:hAnsiTheme="minorHAnsi" w:cs="Arial"/>
                  <w:b/>
                  <w:sz w:val="22"/>
                  <w:szCs w:val="22"/>
                </w:rPr>
                <w:delText>Associated Policies and procedures</w:delText>
              </w:r>
            </w:del>
          </w:p>
        </w:tc>
        <w:tc>
          <w:tcPr>
            <w:tcW w:w="7236" w:type="dxa"/>
            <w:shd w:val="clear" w:color="auto" w:fill="auto"/>
          </w:tcPr>
          <w:p w:rsidR="009067FE" w:rsidRPr="004D128B" w:rsidDel="002D1218" w:rsidRDefault="009067FE" w:rsidP="002B5233">
            <w:pPr>
              <w:rPr>
                <w:del w:id="743" w:author="Manager" w:date="2019-11-06T11:53:00Z"/>
                <w:rFonts w:asciiTheme="minorHAnsi" w:eastAsia="Calibri" w:hAnsiTheme="minorHAnsi" w:cs="Arial"/>
                <w:b/>
                <w:sz w:val="22"/>
                <w:szCs w:val="22"/>
              </w:rPr>
            </w:pPr>
          </w:p>
        </w:tc>
      </w:tr>
    </w:tbl>
    <w:p w:rsidR="009067FE" w:rsidRPr="004D128B" w:rsidDel="002D1218" w:rsidRDefault="009067FE" w:rsidP="002B5233">
      <w:pPr>
        <w:rPr>
          <w:del w:id="744" w:author="Manager" w:date="2019-11-06T11:53:00Z"/>
          <w:rFonts w:asciiTheme="minorHAnsi" w:hAnsiTheme="minorHAnsi" w:cs="Arial"/>
          <w:b/>
          <w:sz w:val="22"/>
          <w:szCs w:val="22"/>
        </w:rPr>
      </w:pPr>
    </w:p>
    <w:p w:rsidR="004B4C11" w:rsidDel="002D1218" w:rsidRDefault="004B4C11">
      <w:pPr>
        <w:rPr>
          <w:del w:id="745" w:author="Manager" w:date="2019-11-06T11:53:00Z"/>
          <w:rFonts w:asciiTheme="minorHAnsi" w:hAnsiTheme="minorHAnsi" w:cs="Arial"/>
          <w:sz w:val="22"/>
          <w:szCs w:val="22"/>
        </w:rPr>
      </w:pPr>
      <w:del w:id="746" w:author="Manager" w:date="2019-11-06T11:53:00Z">
        <w:r w:rsidDel="002D1218">
          <w:rPr>
            <w:rFonts w:asciiTheme="minorHAnsi" w:hAnsiTheme="minorHAnsi" w:cs="Arial"/>
            <w:sz w:val="22"/>
            <w:szCs w:val="22"/>
          </w:rPr>
          <w:br w:type="page"/>
        </w:r>
      </w:del>
    </w:p>
    <w:p w:rsidR="004B4C11" w:rsidRPr="00C35821" w:rsidRDefault="004B4C11" w:rsidP="004B4C11">
      <w:pPr>
        <w:pStyle w:val="Heading1"/>
        <w:jc w:val="center"/>
        <w:rPr>
          <w:rFonts w:asciiTheme="minorHAnsi" w:hAnsiTheme="minorHAnsi"/>
          <w:bCs w:val="0"/>
          <w:kern w:val="0"/>
          <w:sz w:val="24"/>
          <w:szCs w:val="24"/>
        </w:rPr>
      </w:pPr>
      <w:r w:rsidRPr="00C35821">
        <w:rPr>
          <w:rFonts w:asciiTheme="minorHAnsi" w:hAnsiTheme="minorHAnsi"/>
          <w:bCs w:val="0"/>
          <w:kern w:val="0"/>
          <w:sz w:val="24"/>
          <w:szCs w:val="24"/>
        </w:rPr>
        <w:t>FEE</w:t>
      </w:r>
      <w:del w:id="747" w:author="Manager" w:date="2019-11-06T12:06:00Z">
        <w:r w:rsidRPr="00C35821" w:rsidDel="0030080E">
          <w:rPr>
            <w:rFonts w:asciiTheme="minorHAnsi" w:hAnsiTheme="minorHAnsi"/>
            <w:bCs w:val="0"/>
            <w:kern w:val="0"/>
            <w:sz w:val="24"/>
            <w:szCs w:val="24"/>
          </w:rPr>
          <w:delText>S</w:delText>
        </w:r>
      </w:del>
      <w:del w:id="748" w:author="Manager" w:date="2019-11-06T12:05:00Z">
        <w:r w:rsidRPr="00C35821" w:rsidDel="0030080E">
          <w:rPr>
            <w:rFonts w:asciiTheme="minorHAnsi" w:hAnsiTheme="minorHAnsi"/>
            <w:bCs w:val="0"/>
            <w:kern w:val="0"/>
            <w:sz w:val="24"/>
            <w:szCs w:val="24"/>
          </w:rPr>
          <w:delText xml:space="preserve"> AND</w:delText>
        </w:r>
      </w:del>
      <w:r w:rsidRPr="00C35821">
        <w:rPr>
          <w:rFonts w:asciiTheme="minorHAnsi" w:hAnsiTheme="minorHAnsi"/>
          <w:bCs w:val="0"/>
          <w:kern w:val="0"/>
          <w:sz w:val="24"/>
          <w:szCs w:val="24"/>
        </w:rPr>
        <w:t xml:space="preserve"> CHARGES </w:t>
      </w:r>
      <w:ins w:id="749" w:author="Manager" w:date="2019-11-06T12:06:00Z">
        <w:r w:rsidR="0030080E">
          <w:rPr>
            <w:rFonts w:asciiTheme="minorHAnsi" w:hAnsiTheme="minorHAnsi"/>
            <w:bCs w:val="0"/>
            <w:kern w:val="0"/>
            <w:sz w:val="24"/>
            <w:szCs w:val="24"/>
          </w:rPr>
          <w:t xml:space="preserve">AND REFUND </w:t>
        </w:r>
      </w:ins>
      <w:r w:rsidRPr="00C35821">
        <w:rPr>
          <w:rFonts w:asciiTheme="minorHAnsi" w:hAnsiTheme="minorHAnsi"/>
          <w:bCs w:val="0"/>
          <w:kern w:val="0"/>
          <w:sz w:val="24"/>
          <w:szCs w:val="24"/>
        </w:rPr>
        <w:t>POLICY</w:t>
      </w:r>
    </w:p>
    <w:p w:rsidR="004B4C11" w:rsidRPr="00C35821" w:rsidRDefault="004B4C11" w:rsidP="004B4C11">
      <w:pPr>
        <w:rPr>
          <w:rFonts w:asciiTheme="minorHAnsi" w:hAnsiTheme="minorHAnsi"/>
        </w:rPr>
      </w:pPr>
    </w:p>
    <w:tbl>
      <w:tblPr>
        <w:tblW w:w="3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6"/>
      </w:tblGrid>
      <w:tr w:rsidR="004B4C11" w:rsidRPr="00C35821" w:rsidTr="00CD280E">
        <w:trPr>
          <w:trHeight w:val="345"/>
        </w:trPr>
        <w:tc>
          <w:tcPr>
            <w:tcW w:w="3256" w:type="dxa"/>
          </w:tcPr>
          <w:p w:rsidR="004B4C11" w:rsidRPr="00C35821" w:rsidRDefault="004B4C11" w:rsidP="0022237A">
            <w:pPr>
              <w:rPr>
                <w:rFonts w:asciiTheme="minorHAnsi" w:hAnsiTheme="minorHAnsi" w:cs="Arial"/>
                <w:sz w:val="20"/>
                <w:szCs w:val="20"/>
              </w:rPr>
            </w:pPr>
            <w:r w:rsidRPr="00C35821">
              <w:rPr>
                <w:rFonts w:asciiTheme="minorHAnsi" w:hAnsiTheme="minorHAnsi" w:cs="Arial"/>
                <w:sz w:val="20"/>
                <w:szCs w:val="20"/>
              </w:rPr>
              <w:t xml:space="preserve">Amended Oct 2008, 2015, </w:t>
            </w:r>
            <w:r w:rsidR="00CD280E">
              <w:rPr>
                <w:rFonts w:asciiTheme="minorHAnsi" w:hAnsiTheme="minorHAnsi" w:cs="Arial"/>
                <w:sz w:val="20"/>
                <w:szCs w:val="20"/>
              </w:rPr>
              <w:t xml:space="preserve">Oct </w:t>
            </w:r>
            <w:r w:rsidRPr="00C35821">
              <w:rPr>
                <w:rFonts w:asciiTheme="minorHAnsi" w:hAnsiTheme="minorHAnsi" w:cs="Arial"/>
                <w:sz w:val="20"/>
                <w:szCs w:val="20"/>
              </w:rPr>
              <w:t>2016</w:t>
            </w:r>
            <w:ins w:id="750" w:author="Manager" w:date="2019-11-06T12:05:00Z">
              <w:r w:rsidR="00B422A7">
                <w:rPr>
                  <w:rFonts w:asciiTheme="minorHAnsi" w:hAnsiTheme="minorHAnsi" w:cs="Arial"/>
                  <w:sz w:val="20"/>
                  <w:szCs w:val="20"/>
                </w:rPr>
                <w:t>; Reviewed 2019</w:t>
              </w:r>
            </w:ins>
          </w:p>
        </w:tc>
        <w:bookmarkStart w:id="751" w:name="_GoBack"/>
        <w:bookmarkEnd w:id="751"/>
      </w:tr>
    </w:tbl>
    <w:p w:rsidR="004B4C11" w:rsidRPr="00C35821" w:rsidRDefault="004B4C11" w:rsidP="004B4C11">
      <w:pPr>
        <w:rPr>
          <w:rFonts w:asciiTheme="minorHAnsi" w:hAnsiTheme="minorHAnsi" w:cs="Arial"/>
          <w:sz w:val="22"/>
          <w:szCs w:val="22"/>
        </w:rPr>
      </w:pPr>
    </w:p>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1696"/>
        <w:gridCol w:w="7294"/>
      </w:tblGrid>
      <w:tr w:rsidR="004B4C11" w:rsidRPr="00C35821" w:rsidTr="0022237A">
        <w:tc>
          <w:tcPr>
            <w:tcW w:w="1696" w:type="dxa"/>
          </w:tcPr>
          <w:p w:rsidR="004B4C11" w:rsidRPr="00C35821" w:rsidRDefault="004B4C11" w:rsidP="0022237A">
            <w:pPr>
              <w:rPr>
                <w:rFonts w:cs="Arial"/>
                <w:b/>
                <w:sz w:val="22"/>
                <w:szCs w:val="22"/>
              </w:rPr>
            </w:pPr>
            <w:r w:rsidRPr="00C35821">
              <w:rPr>
                <w:rFonts w:cs="Arial"/>
                <w:b/>
                <w:sz w:val="22"/>
                <w:szCs w:val="22"/>
              </w:rPr>
              <w:t>Policy</w:t>
            </w:r>
          </w:p>
        </w:tc>
        <w:tc>
          <w:tcPr>
            <w:tcW w:w="7294" w:type="dxa"/>
          </w:tcPr>
          <w:p w:rsidR="004B4C11" w:rsidRPr="00C35821" w:rsidRDefault="004B4C11" w:rsidP="00013111">
            <w:pPr>
              <w:rPr>
                <w:rFonts w:cs="Arial"/>
                <w:sz w:val="22"/>
                <w:szCs w:val="22"/>
              </w:rPr>
            </w:pPr>
            <w:r w:rsidRPr="00C35821">
              <w:rPr>
                <w:rFonts w:cs="Arial"/>
                <w:sz w:val="22"/>
                <w:szCs w:val="22"/>
              </w:rPr>
              <w:t xml:space="preserve">Glenroy Neighbourhood Learning Centre (Glenroy NLC) will set, charge, collect and document tuition fees and a Student Service and Amenities fee and issue refunds in accordance with funding body guidelines. Provision will be made for fee waivers and exemptions and fee concessions. </w:t>
            </w:r>
          </w:p>
        </w:tc>
      </w:tr>
      <w:tr w:rsidR="004B4C11" w:rsidRPr="00C35821" w:rsidTr="0022237A">
        <w:tc>
          <w:tcPr>
            <w:tcW w:w="1696" w:type="dxa"/>
          </w:tcPr>
          <w:p w:rsidR="004B4C11" w:rsidRPr="00C35821" w:rsidRDefault="004B4C11" w:rsidP="0022237A">
            <w:pPr>
              <w:rPr>
                <w:rFonts w:cs="Arial"/>
                <w:b/>
                <w:sz w:val="22"/>
                <w:szCs w:val="22"/>
              </w:rPr>
            </w:pPr>
            <w:r w:rsidRPr="00C35821">
              <w:rPr>
                <w:rFonts w:cs="Arial"/>
                <w:b/>
                <w:sz w:val="22"/>
                <w:szCs w:val="22"/>
              </w:rPr>
              <w:t>Definitions</w:t>
            </w:r>
          </w:p>
        </w:tc>
        <w:tc>
          <w:tcPr>
            <w:tcW w:w="7294" w:type="dxa"/>
          </w:tcPr>
          <w:p w:rsidR="004B4C11" w:rsidRPr="00C35821" w:rsidRDefault="004B4C11" w:rsidP="0022237A">
            <w:pPr>
              <w:rPr>
                <w:rFonts w:cs="Arial"/>
                <w:sz w:val="22"/>
                <w:szCs w:val="22"/>
              </w:rPr>
            </w:pPr>
            <w:r w:rsidRPr="00C35821">
              <w:rPr>
                <w:rFonts w:cs="Arial"/>
                <w:b/>
                <w:sz w:val="22"/>
                <w:szCs w:val="22"/>
              </w:rPr>
              <w:t xml:space="preserve">AQTF: </w:t>
            </w:r>
            <w:r w:rsidRPr="00C35821">
              <w:rPr>
                <w:rFonts w:cs="Arial"/>
                <w:sz w:val="22"/>
                <w:szCs w:val="22"/>
              </w:rPr>
              <w:t>Australian Quality Training Framework.</w:t>
            </w:r>
          </w:p>
          <w:p w:rsidR="004B4C11" w:rsidRDefault="004B4C11" w:rsidP="0022237A">
            <w:pPr>
              <w:rPr>
                <w:rFonts w:cs="Arial"/>
                <w:sz w:val="22"/>
                <w:szCs w:val="22"/>
              </w:rPr>
            </w:pPr>
            <w:r w:rsidRPr="00C35821">
              <w:rPr>
                <w:rFonts w:cs="Arial"/>
                <w:b/>
                <w:sz w:val="22"/>
                <w:szCs w:val="22"/>
              </w:rPr>
              <w:t>Accredited Courses</w:t>
            </w:r>
            <w:r w:rsidRPr="00C35821">
              <w:rPr>
                <w:rFonts w:cs="Arial"/>
                <w:sz w:val="22"/>
                <w:szCs w:val="22"/>
              </w:rPr>
              <w:t>: Courses funded by Higher Education Skills Group (Victorian Government)</w:t>
            </w:r>
          </w:p>
          <w:p w:rsidR="004B4C11" w:rsidRPr="00C35821" w:rsidRDefault="004B4C11" w:rsidP="0022237A">
            <w:pPr>
              <w:rPr>
                <w:rFonts w:cs="Arial"/>
                <w:sz w:val="22"/>
                <w:szCs w:val="22"/>
              </w:rPr>
            </w:pPr>
            <w:r w:rsidRPr="00C35821">
              <w:rPr>
                <w:rFonts w:cs="Arial"/>
                <w:b/>
                <w:sz w:val="22"/>
                <w:szCs w:val="22"/>
              </w:rPr>
              <w:t>Pre-accredited Courses:</w:t>
            </w:r>
            <w:r w:rsidRPr="00C35821">
              <w:rPr>
                <w:rFonts w:cs="Arial"/>
                <w:sz w:val="22"/>
                <w:szCs w:val="22"/>
              </w:rPr>
              <w:t xml:space="preserve"> Courses funded by Adult Community and Further Education (Victorian Government). </w:t>
            </w:r>
          </w:p>
          <w:p w:rsidR="004B4C11" w:rsidRPr="00C35821" w:rsidRDefault="004B4C11" w:rsidP="0022237A">
            <w:pPr>
              <w:rPr>
                <w:rFonts w:cs="Arial"/>
                <w:sz w:val="22"/>
                <w:szCs w:val="22"/>
              </w:rPr>
            </w:pPr>
            <w:r w:rsidRPr="00C35821">
              <w:rPr>
                <w:rFonts w:cs="Arial"/>
                <w:b/>
                <w:sz w:val="22"/>
                <w:szCs w:val="22"/>
              </w:rPr>
              <w:t>Standard Fee:</w:t>
            </w:r>
            <w:r w:rsidRPr="00C35821">
              <w:rPr>
                <w:rFonts w:cs="Arial"/>
                <w:sz w:val="22"/>
                <w:szCs w:val="22"/>
              </w:rPr>
              <w:t xml:space="preserve"> The tuition fee charged to students who </w:t>
            </w:r>
            <w:r>
              <w:rPr>
                <w:rFonts w:cs="Arial"/>
                <w:sz w:val="22"/>
                <w:szCs w:val="22"/>
              </w:rPr>
              <w:t xml:space="preserve">do not have a </w:t>
            </w:r>
            <w:r w:rsidRPr="00C35821">
              <w:rPr>
                <w:rFonts w:cs="Arial"/>
                <w:sz w:val="22"/>
                <w:szCs w:val="22"/>
              </w:rPr>
              <w:t xml:space="preserve">concession </w:t>
            </w:r>
            <w:r>
              <w:rPr>
                <w:rFonts w:cs="Arial"/>
                <w:sz w:val="22"/>
                <w:szCs w:val="22"/>
              </w:rPr>
              <w:t xml:space="preserve">card </w:t>
            </w:r>
            <w:r w:rsidRPr="00C35821">
              <w:rPr>
                <w:rFonts w:cs="Arial"/>
                <w:sz w:val="22"/>
                <w:szCs w:val="22"/>
              </w:rPr>
              <w:t>and who are eligible for government subsidised training. This fee is set in accordance with Victorian Government requirements as set out in the relevant funding contract.</w:t>
            </w:r>
          </w:p>
          <w:p w:rsidR="004B4C11" w:rsidRPr="00C35821" w:rsidRDefault="004B4C11" w:rsidP="0022237A">
            <w:pPr>
              <w:rPr>
                <w:rFonts w:cs="Arial"/>
                <w:sz w:val="22"/>
                <w:szCs w:val="22"/>
              </w:rPr>
            </w:pPr>
            <w:r w:rsidRPr="00C35821">
              <w:rPr>
                <w:rFonts w:cs="Arial"/>
                <w:b/>
                <w:sz w:val="22"/>
                <w:szCs w:val="22"/>
              </w:rPr>
              <w:t xml:space="preserve">Concession Fee: </w:t>
            </w:r>
            <w:r w:rsidRPr="00C35821">
              <w:rPr>
                <w:rFonts w:cs="Arial"/>
                <w:sz w:val="22"/>
                <w:szCs w:val="22"/>
              </w:rPr>
              <w:t>The tuition fee charged to students who are eligible for government subsidised training and who meet the requirements for a concession as set out in the relevant Victorian Government funding contract.</w:t>
            </w:r>
          </w:p>
          <w:p w:rsidR="004B4C11" w:rsidRPr="00C35821" w:rsidRDefault="004B4C11" w:rsidP="0022237A">
            <w:pPr>
              <w:rPr>
                <w:rFonts w:cs="Arial"/>
                <w:sz w:val="22"/>
                <w:szCs w:val="22"/>
              </w:rPr>
            </w:pPr>
            <w:r w:rsidRPr="00C35821">
              <w:rPr>
                <w:rFonts w:cs="Arial"/>
                <w:b/>
                <w:sz w:val="22"/>
                <w:szCs w:val="22"/>
              </w:rPr>
              <w:t xml:space="preserve">Fee for Service: </w:t>
            </w:r>
            <w:r w:rsidRPr="00C35821">
              <w:rPr>
                <w:rFonts w:cs="Arial"/>
                <w:sz w:val="22"/>
                <w:szCs w:val="22"/>
              </w:rPr>
              <w:t xml:space="preserve"> The tuition fee set by Glenroy NLC for each course charged to a student who is not eligible for government subsidised training. This includes non-permanent residents e.g. travelers, working, spousal and study visa holders etc.  </w:t>
            </w:r>
          </w:p>
          <w:p w:rsidR="004B4C11" w:rsidRDefault="004B4C11" w:rsidP="0022237A">
            <w:pPr>
              <w:rPr>
                <w:rFonts w:cs="Arial"/>
                <w:sz w:val="22"/>
                <w:szCs w:val="22"/>
              </w:rPr>
            </w:pPr>
            <w:r w:rsidRPr="00C35821">
              <w:rPr>
                <w:rFonts w:cs="Arial"/>
                <w:b/>
                <w:sz w:val="22"/>
                <w:szCs w:val="22"/>
              </w:rPr>
              <w:t xml:space="preserve">Student Service and Amenities fee (SSA): </w:t>
            </w:r>
            <w:r w:rsidRPr="00C35821">
              <w:rPr>
                <w:rFonts w:cs="Arial"/>
                <w:sz w:val="22"/>
                <w:szCs w:val="22"/>
              </w:rPr>
              <w:t xml:space="preserve"> The fee charged by Glenroy NLC to cover costs such as tea, coffee, photocopying, course materials and administration.</w:t>
            </w:r>
          </w:p>
          <w:p w:rsidR="004B4C11" w:rsidRPr="009474EC" w:rsidRDefault="004B4C11" w:rsidP="0022237A">
            <w:pPr>
              <w:rPr>
                <w:rFonts w:ascii="Arial" w:hAnsi="Arial" w:cs="Arial"/>
                <w:color w:val="222222"/>
                <w:lang w:val="en-AU" w:eastAsia="en-AU"/>
              </w:rPr>
            </w:pPr>
            <w:r w:rsidRPr="009474EC">
              <w:rPr>
                <w:rFonts w:ascii="Calibri" w:hAnsi="Calibri" w:cs="Arial"/>
                <w:b/>
                <w:bCs/>
                <w:color w:val="222222"/>
                <w:sz w:val="22"/>
                <w:szCs w:val="22"/>
                <w:lang w:eastAsia="en-AU"/>
              </w:rPr>
              <w:t>Manager’s Waiver: </w:t>
            </w:r>
            <w:r w:rsidRPr="009474EC">
              <w:rPr>
                <w:rFonts w:ascii="Calibri" w:hAnsi="Calibri" w:cs="Arial"/>
                <w:color w:val="222222"/>
                <w:sz w:val="22"/>
                <w:szCs w:val="22"/>
                <w:lang w:eastAsia="en-AU"/>
              </w:rPr>
              <w:t> With the regard to matters relating to the delivery of a program, such as location of delivery, practicalities of collecting fees, the nature of the program, the Manager may determine that Glenroy NLC will not charge tuition fees to all students enrolled in a particular program.</w:t>
            </w:r>
          </w:p>
          <w:p w:rsidR="004B4C11" w:rsidRPr="00C35821" w:rsidRDefault="004B4C11" w:rsidP="00013111">
            <w:pPr>
              <w:rPr>
                <w:rFonts w:cs="Arial"/>
                <w:sz w:val="22"/>
                <w:szCs w:val="22"/>
              </w:rPr>
            </w:pPr>
            <w:r w:rsidRPr="009474EC">
              <w:rPr>
                <w:rFonts w:ascii="Calibri" w:hAnsi="Calibri" w:cs="Arial"/>
                <w:b/>
                <w:bCs/>
                <w:color w:val="222222"/>
                <w:sz w:val="22"/>
                <w:szCs w:val="22"/>
                <w:lang w:eastAsia="en-AU"/>
              </w:rPr>
              <w:t>Exemption: </w:t>
            </w:r>
            <w:r w:rsidRPr="009474EC">
              <w:rPr>
                <w:rFonts w:ascii="Calibri" w:hAnsi="Calibri"/>
                <w:color w:val="222222"/>
                <w:sz w:val="22"/>
                <w:szCs w:val="22"/>
                <w:lang w:eastAsia="en-AU"/>
              </w:rPr>
              <w:t> A documented decision signed by the Manager that an individual student who experiences extreme hardship will not be required to pay all or part of the fees</w:t>
            </w:r>
            <w:r>
              <w:rPr>
                <w:rFonts w:ascii="Calibri" w:hAnsi="Calibri"/>
                <w:color w:val="222222"/>
                <w:sz w:val="22"/>
                <w:szCs w:val="22"/>
                <w:lang w:eastAsia="en-AU"/>
              </w:rPr>
              <w:t>.</w:t>
            </w:r>
            <w:r w:rsidRPr="00C35821">
              <w:rPr>
                <w:rFonts w:cs="Arial"/>
                <w:sz w:val="22"/>
                <w:szCs w:val="22"/>
              </w:rPr>
              <w:t xml:space="preserve"> </w:t>
            </w:r>
          </w:p>
        </w:tc>
      </w:tr>
      <w:tr w:rsidR="004B4C11" w:rsidRPr="00C35821" w:rsidTr="0022237A">
        <w:tc>
          <w:tcPr>
            <w:tcW w:w="1696" w:type="dxa"/>
          </w:tcPr>
          <w:p w:rsidR="004B4C11" w:rsidRPr="00C35821" w:rsidRDefault="004B4C11" w:rsidP="0022237A">
            <w:pPr>
              <w:rPr>
                <w:rFonts w:cs="Arial"/>
                <w:b/>
                <w:sz w:val="22"/>
                <w:szCs w:val="22"/>
              </w:rPr>
            </w:pPr>
            <w:r w:rsidRPr="00C35821">
              <w:rPr>
                <w:rFonts w:cs="Arial"/>
                <w:b/>
                <w:sz w:val="22"/>
                <w:szCs w:val="22"/>
              </w:rPr>
              <w:t>Guiding principles</w:t>
            </w:r>
          </w:p>
        </w:tc>
        <w:tc>
          <w:tcPr>
            <w:tcW w:w="7294" w:type="dxa"/>
          </w:tcPr>
          <w:p w:rsidR="004B4C11" w:rsidRPr="00C35821" w:rsidRDefault="004B4C11" w:rsidP="0022237A">
            <w:pPr>
              <w:pStyle w:val="Heading2"/>
              <w:outlineLvl w:val="1"/>
              <w:rPr>
                <w:rFonts w:asciiTheme="minorHAnsi" w:hAnsiTheme="minorHAnsi"/>
              </w:rPr>
            </w:pPr>
            <w:r w:rsidRPr="00C35821">
              <w:rPr>
                <w:rFonts w:asciiTheme="minorHAnsi" w:hAnsiTheme="minorHAnsi"/>
                <w:bCs w:val="0"/>
                <w:i w:val="0"/>
                <w:iCs w:val="0"/>
                <w:sz w:val="22"/>
                <w:szCs w:val="22"/>
              </w:rPr>
              <w:t>Access Policy</w:t>
            </w:r>
          </w:p>
          <w:p w:rsidR="004B4C11" w:rsidRPr="00C35821" w:rsidRDefault="004B4C11" w:rsidP="0022237A">
            <w:pPr>
              <w:rPr>
                <w:rFonts w:cs="Arial"/>
                <w:sz w:val="22"/>
                <w:szCs w:val="22"/>
              </w:rPr>
            </w:pPr>
            <w:r w:rsidRPr="00C35821">
              <w:rPr>
                <w:rFonts w:cs="Arial"/>
                <w:sz w:val="22"/>
                <w:szCs w:val="22"/>
              </w:rPr>
              <w:t xml:space="preserve">Glenroy NLC is committed to providing access to people who are educationally and economically disadvantaged. Low income and disadvantage are not barriers to participation. Students may request that fees be paid under a Payment Plan. </w:t>
            </w:r>
          </w:p>
          <w:p w:rsidR="004B4C11" w:rsidRPr="00C35821" w:rsidRDefault="004B4C11" w:rsidP="0022237A">
            <w:pPr>
              <w:rPr>
                <w:rFonts w:cs="Arial"/>
                <w:sz w:val="22"/>
                <w:szCs w:val="22"/>
              </w:rPr>
            </w:pPr>
          </w:p>
          <w:p w:rsidR="004B4C11" w:rsidRPr="00C35821" w:rsidRDefault="004B4C11" w:rsidP="0022237A">
            <w:pPr>
              <w:rPr>
                <w:rFonts w:cs="Arial"/>
                <w:b/>
                <w:sz w:val="22"/>
                <w:szCs w:val="22"/>
              </w:rPr>
            </w:pPr>
            <w:r w:rsidRPr="00C35821">
              <w:rPr>
                <w:rFonts w:cs="Arial"/>
                <w:b/>
                <w:sz w:val="22"/>
                <w:szCs w:val="22"/>
              </w:rPr>
              <w:t>Limits of Payment</w:t>
            </w:r>
          </w:p>
          <w:p w:rsidR="004B4C11" w:rsidRPr="00C35821" w:rsidRDefault="004B4C11" w:rsidP="0022237A">
            <w:pPr>
              <w:rPr>
                <w:rFonts w:cs="Arial"/>
                <w:sz w:val="22"/>
                <w:szCs w:val="22"/>
              </w:rPr>
            </w:pPr>
            <w:r w:rsidRPr="00C35821">
              <w:rPr>
                <w:rFonts w:cs="Arial"/>
                <w:sz w:val="22"/>
                <w:szCs w:val="22"/>
              </w:rPr>
              <w:lastRenderedPageBreak/>
              <w:t xml:space="preserve">Glenroy NLC will accept no payment in excess of $1,000 from any student prior to commencement of a course. Following commencement, payment of additional fees in advance may be requested if not in excess of $1500. (AQTF Condition 5). </w:t>
            </w:r>
          </w:p>
          <w:p w:rsidR="004B4C11" w:rsidRPr="00C35821" w:rsidRDefault="004B4C11" w:rsidP="0022237A">
            <w:pPr>
              <w:rPr>
                <w:rFonts w:cs="Arial"/>
                <w:color w:val="E36C0A" w:themeColor="accent6" w:themeShade="BF"/>
                <w:sz w:val="22"/>
                <w:szCs w:val="22"/>
              </w:rPr>
            </w:pPr>
          </w:p>
          <w:p w:rsidR="004B4C11" w:rsidRPr="00C35821" w:rsidRDefault="004B4C11" w:rsidP="0022237A">
            <w:pPr>
              <w:rPr>
                <w:rFonts w:cs="Arial"/>
                <w:b/>
                <w:sz w:val="22"/>
                <w:szCs w:val="22"/>
              </w:rPr>
            </w:pPr>
            <w:r w:rsidRPr="00C35821">
              <w:rPr>
                <w:rFonts w:cs="Arial"/>
                <w:b/>
                <w:sz w:val="22"/>
                <w:szCs w:val="22"/>
              </w:rPr>
              <w:t>Publication of fees</w:t>
            </w:r>
          </w:p>
          <w:p w:rsidR="004B4C11" w:rsidRDefault="004B4C11" w:rsidP="0022237A">
            <w:pPr>
              <w:rPr>
                <w:ins w:id="752" w:author="Liza Fernandes" w:date="2018-08-27T15:08:00Z"/>
                <w:rFonts w:cs="Arial"/>
                <w:sz w:val="22"/>
                <w:szCs w:val="22"/>
              </w:rPr>
            </w:pPr>
            <w:r w:rsidRPr="00C35821">
              <w:rPr>
                <w:rFonts w:cs="Arial"/>
                <w:sz w:val="22"/>
                <w:szCs w:val="22"/>
              </w:rPr>
              <w:t xml:space="preserve">Glenroy NLC must set and publish in a prominent place on the website the standard fee payable for each enrolment in a course and all other fees associated with the course. </w:t>
            </w:r>
          </w:p>
          <w:p w:rsidR="00BB19D7" w:rsidRDefault="00BB19D7" w:rsidP="0022237A">
            <w:pPr>
              <w:rPr>
                <w:ins w:id="753" w:author="Liza Fernandes" w:date="2018-08-27T15:08:00Z"/>
                <w:rFonts w:cs="Arial"/>
                <w:sz w:val="22"/>
                <w:szCs w:val="22"/>
              </w:rPr>
            </w:pPr>
          </w:p>
          <w:p w:rsidR="00BB19D7" w:rsidDel="00BB19D7" w:rsidRDefault="00BB19D7" w:rsidP="0022237A">
            <w:pPr>
              <w:rPr>
                <w:del w:id="754" w:author="Liza Fernandes" w:date="2018-08-27T15:08:00Z"/>
                <w:rFonts w:cs="Arial"/>
                <w:b/>
                <w:sz w:val="22"/>
                <w:szCs w:val="22"/>
              </w:rPr>
            </w:pPr>
          </w:p>
          <w:p w:rsidR="00BB19D7" w:rsidRDefault="00BB19D7" w:rsidP="0022237A">
            <w:pPr>
              <w:rPr>
                <w:ins w:id="755" w:author="Liza Fernandes" w:date="2018-08-27T15:08:00Z"/>
                <w:rFonts w:cs="Arial"/>
                <w:b/>
                <w:sz w:val="22"/>
                <w:szCs w:val="22"/>
              </w:rPr>
            </w:pPr>
            <w:ins w:id="756" w:author="Liza Fernandes" w:date="2018-08-27T15:08:00Z">
              <w:r>
                <w:rPr>
                  <w:rFonts w:cs="Arial"/>
                  <w:b/>
                  <w:sz w:val="22"/>
                  <w:szCs w:val="22"/>
                </w:rPr>
                <w:t>Accredited Fees</w:t>
              </w:r>
            </w:ins>
          </w:p>
          <w:p w:rsidR="00BB19D7" w:rsidRPr="00BB19D7" w:rsidRDefault="00BB19D7" w:rsidP="0022237A">
            <w:pPr>
              <w:rPr>
                <w:ins w:id="757" w:author="Liza Fernandes" w:date="2018-08-27T15:08:00Z"/>
                <w:rFonts w:cs="Arial"/>
                <w:sz w:val="22"/>
                <w:szCs w:val="22"/>
              </w:rPr>
            </w:pPr>
            <w:ins w:id="758" w:author="Liza Fernandes" w:date="2018-08-27T15:08:00Z">
              <w:r>
                <w:rPr>
                  <w:sz w:val="22"/>
                  <w:szCs w:val="22"/>
                </w:rPr>
                <w:t xml:space="preserve">For enrolments in accredited courses and nationally </w:t>
              </w:r>
              <w:proofErr w:type="spellStart"/>
              <w:r>
                <w:rPr>
                  <w:sz w:val="22"/>
                  <w:szCs w:val="22"/>
                </w:rPr>
                <w:t>recognised</w:t>
              </w:r>
              <w:proofErr w:type="spellEnd"/>
              <w:r>
                <w:rPr>
                  <w:sz w:val="22"/>
                  <w:szCs w:val="22"/>
                </w:rPr>
                <w:t xml:space="preserve"> qualifications / units of competency, the concession fee is calculated at 20 per cent of the standard government-</w:t>
              </w:r>
              <w:proofErr w:type="spellStart"/>
              <w:r>
                <w:rPr>
                  <w:sz w:val="22"/>
                  <w:szCs w:val="22"/>
                </w:rPr>
                <w:t>subsidised</w:t>
              </w:r>
              <w:proofErr w:type="spellEnd"/>
              <w:r>
                <w:rPr>
                  <w:sz w:val="22"/>
                  <w:szCs w:val="22"/>
                </w:rPr>
                <w:t xml:space="preserve"> fee in the same course.</w:t>
              </w:r>
            </w:ins>
          </w:p>
          <w:p w:rsidR="004B4C11" w:rsidRDefault="004B4C11" w:rsidP="0022237A">
            <w:pPr>
              <w:rPr>
                <w:rFonts w:cs="Arial"/>
                <w:sz w:val="22"/>
                <w:szCs w:val="22"/>
              </w:rPr>
            </w:pPr>
          </w:p>
          <w:p w:rsidR="004B4C11" w:rsidRPr="008421E4" w:rsidDel="002D1218" w:rsidRDefault="004B4C11" w:rsidP="0022237A">
            <w:pPr>
              <w:rPr>
                <w:del w:id="759" w:author="Manager" w:date="2019-11-06T11:56:00Z"/>
                <w:rFonts w:cs="Arial"/>
                <w:b/>
                <w:sz w:val="22"/>
                <w:szCs w:val="22"/>
              </w:rPr>
            </w:pPr>
            <w:del w:id="760" w:author="Manager" w:date="2019-11-06T11:56:00Z">
              <w:r w:rsidRPr="008421E4" w:rsidDel="002D1218">
                <w:rPr>
                  <w:rFonts w:cs="Arial"/>
                  <w:b/>
                  <w:sz w:val="22"/>
                  <w:szCs w:val="22"/>
                </w:rPr>
                <w:delText>Pre-accredited Fees</w:delText>
              </w:r>
            </w:del>
          </w:p>
          <w:p w:rsidR="004B4C11" w:rsidDel="002D1218" w:rsidRDefault="004B4C11" w:rsidP="0022237A">
            <w:pPr>
              <w:rPr>
                <w:del w:id="761" w:author="Manager" w:date="2019-11-06T11:56:00Z"/>
                <w:rFonts w:cs="Arial"/>
                <w:sz w:val="22"/>
                <w:szCs w:val="22"/>
              </w:rPr>
            </w:pPr>
            <w:del w:id="762" w:author="Manager" w:date="2019-11-06T11:56:00Z">
              <w:r w:rsidDel="002D1218">
                <w:rPr>
                  <w:rFonts w:cs="Arial"/>
                  <w:sz w:val="22"/>
                  <w:szCs w:val="22"/>
                </w:rPr>
                <w:delText>Glenroy NLC will charge the fees set by ACFE for pre-accredited courses. In 2016</w:delText>
              </w:r>
            </w:del>
            <w:del w:id="763" w:author="Manager" w:date="2019-11-06T11:55:00Z">
              <w:r w:rsidR="00FE7D87" w:rsidDel="002D1218">
                <w:rPr>
                  <w:rFonts w:cs="Arial"/>
                  <w:sz w:val="22"/>
                  <w:szCs w:val="22"/>
                </w:rPr>
                <w:delText xml:space="preserve"> and </w:delText>
              </w:r>
            </w:del>
            <w:del w:id="764" w:author="Manager" w:date="2019-11-06T11:56:00Z">
              <w:r w:rsidR="00FE7D87" w:rsidDel="002D1218">
                <w:rPr>
                  <w:rFonts w:cs="Arial"/>
                  <w:sz w:val="22"/>
                  <w:szCs w:val="22"/>
                </w:rPr>
                <w:delText>2017</w:delText>
              </w:r>
              <w:r w:rsidDel="002D1218">
                <w:rPr>
                  <w:rFonts w:cs="Arial"/>
                  <w:sz w:val="22"/>
                  <w:szCs w:val="22"/>
                </w:rPr>
                <w:delText xml:space="preserve"> this is;</w:delText>
              </w:r>
            </w:del>
          </w:p>
          <w:p w:rsidR="004B4C11" w:rsidRPr="008421E4" w:rsidDel="002D1218" w:rsidRDefault="004B4C11" w:rsidP="004B4C11">
            <w:pPr>
              <w:pStyle w:val="ListParagraph"/>
              <w:numPr>
                <w:ilvl w:val="0"/>
                <w:numId w:val="44"/>
              </w:numPr>
              <w:rPr>
                <w:del w:id="765" w:author="Manager" w:date="2019-11-06T11:56:00Z"/>
                <w:rFonts w:cs="Arial"/>
                <w:sz w:val="22"/>
                <w:szCs w:val="22"/>
              </w:rPr>
            </w:pPr>
            <w:del w:id="766" w:author="Manager" w:date="2019-11-06T11:56:00Z">
              <w:r w:rsidRPr="008421E4" w:rsidDel="002D1218">
                <w:rPr>
                  <w:rFonts w:cs="Arial"/>
                  <w:sz w:val="22"/>
                  <w:szCs w:val="22"/>
                </w:rPr>
                <w:delText>No more than $1.08 per hour</w:delText>
              </w:r>
            </w:del>
          </w:p>
          <w:p w:rsidR="004B4C11" w:rsidDel="002D1218" w:rsidRDefault="004B4C11" w:rsidP="004B4C11">
            <w:pPr>
              <w:pStyle w:val="ListParagraph"/>
              <w:numPr>
                <w:ilvl w:val="0"/>
                <w:numId w:val="44"/>
              </w:numPr>
              <w:rPr>
                <w:ins w:id="767" w:author="Liza Fernandes" w:date="2018-08-27T13:18:00Z"/>
                <w:del w:id="768" w:author="Manager" w:date="2019-11-06T11:56:00Z"/>
                <w:rFonts w:cs="Arial"/>
                <w:sz w:val="22"/>
                <w:szCs w:val="22"/>
              </w:rPr>
            </w:pPr>
            <w:del w:id="769" w:author="Manager" w:date="2019-11-06T11:56:00Z">
              <w:r w:rsidRPr="008421E4" w:rsidDel="002D1218">
                <w:rPr>
                  <w:rFonts w:cs="Arial"/>
                  <w:sz w:val="22"/>
                  <w:szCs w:val="22"/>
                </w:rPr>
                <w:delText xml:space="preserve">Up to $50 maximum for a concession fee. </w:delText>
              </w:r>
            </w:del>
          </w:p>
          <w:p w:rsidR="00CB0495" w:rsidDel="002D1218" w:rsidRDefault="00CB0495">
            <w:pPr>
              <w:rPr>
                <w:ins w:id="770" w:author="Liza Fernandes" w:date="2018-08-27T13:18:00Z"/>
                <w:del w:id="771" w:author="Manager" w:date="2019-11-06T11:56:00Z"/>
                <w:rFonts w:cs="Arial"/>
                <w:sz w:val="22"/>
                <w:szCs w:val="22"/>
              </w:rPr>
              <w:pPrChange w:id="772" w:author="Liza Fernandes" w:date="2018-08-27T13:18:00Z">
                <w:pPr>
                  <w:pStyle w:val="ListParagraph"/>
                  <w:numPr>
                    <w:numId w:val="44"/>
                  </w:numPr>
                  <w:ind w:hanging="360"/>
                </w:pPr>
              </w:pPrChange>
            </w:pPr>
          </w:p>
          <w:p w:rsidR="00CB0495" w:rsidRPr="00CB0495" w:rsidRDefault="00CB0495">
            <w:pPr>
              <w:rPr>
                <w:rFonts w:cs="Arial"/>
                <w:b/>
                <w:sz w:val="22"/>
                <w:szCs w:val="22"/>
                <w:rPrChange w:id="773" w:author="Liza Fernandes" w:date="2018-08-27T13:19:00Z">
                  <w:rPr/>
                </w:rPrChange>
              </w:rPr>
              <w:pPrChange w:id="774" w:author="Liza Fernandes" w:date="2018-08-27T13:18:00Z">
                <w:pPr>
                  <w:pStyle w:val="ListParagraph"/>
                  <w:numPr>
                    <w:numId w:val="44"/>
                  </w:numPr>
                  <w:ind w:hanging="360"/>
                </w:pPr>
              </w:pPrChange>
            </w:pPr>
            <w:ins w:id="775" w:author="Liza Fernandes" w:date="2018-08-27T13:18:00Z">
              <w:r w:rsidRPr="00CB0495">
                <w:rPr>
                  <w:rFonts w:cs="Arial"/>
                  <w:b/>
                  <w:sz w:val="22"/>
                  <w:szCs w:val="22"/>
                  <w:rPrChange w:id="776" w:author="Liza Fernandes" w:date="2018-08-27T13:19:00Z">
                    <w:rPr>
                      <w:rFonts w:cs="Arial"/>
                      <w:sz w:val="22"/>
                      <w:szCs w:val="22"/>
                    </w:rPr>
                  </w:rPrChange>
                </w:rPr>
                <w:t>Student Services and Amenities Fees:</w:t>
              </w:r>
            </w:ins>
          </w:p>
          <w:p w:rsidR="004B4C11" w:rsidRDefault="00CB0495" w:rsidP="0022237A">
            <w:pPr>
              <w:rPr>
                <w:ins w:id="777" w:author="Liza Fernandes" w:date="2018-08-27T13:21:00Z"/>
                <w:rFonts w:cs="Arial"/>
                <w:sz w:val="22"/>
                <w:szCs w:val="22"/>
              </w:rPr>
            </w:pPr>
            <w:ins w:id="778" w:author="Liza Fernandes" w:date="2018-08-27T13:19:00Z">
              <w:r w:rsidRPr="00CB0495">
                <w:rPr>
                  <w:rFonts w:cs="Arial"/>
                  <w:sz w:val="22"/>
                  <w:szCs w:val="22"/>
                  <w:rPrChange w:id="779" w:author="Liza Fernandes" w:date="2018-08-27T13:21:00Z">
                    <w:rPr>
                      <w:rFonts w:cs="Arial"/>
                      <w:b/>
                      <w:sz w:val="22"/>
                      <w:szCs w:val="22"/>
                    </w:rPr>
                  </w:rPrChange>
                </w:rPr>
                <w:t>Student Services and Amenities Fees (SSAF)</w:t>
              </w:r>
            </w:ins>
            <w:ins w:id="780" w:author="Liza Fernandes" w:date="2018-08-27T13:21:00Z">
              <w:r>
                <w:rPr>
                  <w:rFonts w:cs="Arial"/>
                  <w:sz w:val="22"/>
                  <w:szCs w:val="22"/>
                </w:rPr>
                <w:t xml:space="preserve"> is an annual charge per student regardless of how many </w:t>
              </w:r>
            </w:ins>
            <w:ins w:id="781" w:author="Liza Fernandes" w:date="2018-08-27T13:23:00Z">
              <w:r>
                <w:rPr>
                  <w:rFonts w:cs="Arial"/>
                  <w:sz w:val="22"/>
                  <w:szCs w:val="22"/>
                </w:rPr>
                <w:t>courses the</w:t>
              </w:r>
            </w:ins>
            <w:ins w:id="782" w:author="Liza Fernandes" w:date="2018-08-27T13:21:00Z">
              <w:r>
                <w:rPr>
                  <w:rFonts w:cs="Arial"/>
                  <w:sz w:val="22"/>
                  <w:szCs w:val="22"/>
                </w:rPr>
                <w:t xml:space="preserve"> student is enrolled and is charged to recover costs </w:t>
              </w:r>
            </w:ins>
            <w:ins w:id="783" w:author="Liza Fernandes" w:date="2018-08-27T13:23:00Z">
              <w:r>
                <w:rPr>
                  <w:rFonts w:cs="Arial"/>
                  <w:sz w:val="22"/>
                  <w:szCs w:val="22"/>
                </w:rPr>
                <w:t>of</w:t>
              </w:r>
            </w:ins>
            <w:ins w:id="784" w:author="Liza Fernandes" w:date="2018-08-27T13:21:00Z">
              <w:r>
                <w:rPr>
                  <w:rFonts w:cs="Arial"/>
                  <w:sz w:val="22"/>
                  <w:szCs w:val="22"/>
                </w:rPr>
                <w:t xml:space="preserve"> student services, amenities and materials used in the courses:</w:t>
              </w:r>
            </w:ins>
          </w:p>
          <w:p w:rsidR="00CB0495" w:rsidRDefault="00CB0495">
            <w:pPr>
              <w:pStyle w:val="ListParagraph"/>
              <w:numPr>
                <w:ilvl w:val="0"/>
                <w:numId w:val="45"/>
              </w:numPr>
              <w:rPr>
                <w:ins w:id="785" w:author="Liza Fernandes" w:date="2018-08-27T13:22:00Z"/>
                <w:rFonts w:cs="Arial"/>
                <w:sz w:val="22"/>
                <w:szCs w:val="22"/>
              </w:rPr>
              <w:pPrChange w:id="786" w:author="Liza Fernandes" w:date="2018-08-27T13:22:00Z">
                <w:pPr/>
              </w:pPrChange>
            </w:pPr>
            <w:ins w:id="787" w:author="Liza Fernandes" w:date="2018-08-27T13:22:00Z">
              <w:r>
                <w:rPr>
                  <w:rFonts w:cs="Arial"/>
                  <w:sz w:val="22"/>
                  <w:szCs w:val="22"/>
                </w:rPr>
                <w:t xml:space="preserve">The </w:t>
              </w:r>
            </w:ins>
            <w:ins w:id="788" w:author="Liza Fernandes" w:date="2018-08-27T13:23:00Z">
              <w:r>
                <w:rPr>
                  <w:rFonts w:cs="Arial"/>
                  <w:sz w:val="22"/>
                  <w:szCs w:val="22"/>
                </w:rPr>
                <w:t>Centre</w:t>
              </w:r>
            </w:ins>
            <w:ins w:id="789" w:author="Liza Fernandes" w:date="2018-08-27T13:22:00Z">
              <w:r>
                <w:rPr>
                  <w:rFonts w:cs="Arial"/>
                  <w:sz w:val="22"/>
                  <w:szCs w:val="22"/>
                </w:rPr>
                <w:t xml:space="preserve"> will provide students with </w:t>
              </w:r>
            </w:ins>
            <w:ins w:id="790" w:author="Liza Fernandes" w:date="2018-08-27T13:23:00Z">
              <w:r>
                <w:rPr>
                  <w:rFonts w:cs="Arial"/>
                  <w:sz w:val="22"/>
                  <w:szCs w:val="22"/>
                </w:rPr>
                <w:t>details of</w:t>
              </w:r>
            </w:ins>
            <w:ins w:id="791" w:author="Liza Fernandes" w:date="2018-08-27T13:22:00Z">
              <w:r>
                <w:rPr>
                  <w:rFonts w:cs="Arial"/>
                  <w:sz w:val="22"/>
                  <w:szCs w:val="22"/>
                </w:rPr>
                <w:t xml:space="preserve"> the fee prior to enrolment.</w:t>
              </w:r>
            </w:ins>
          </w:p>
          <w:p w:rsidR="00CB0495" w:rsidRDefault="00CB0495">
            <w:pPr>
              <w:pStyle w:val="ListParagraph"/>
              <w:numPr>
                <w:ilvl w:val="0"/>
                <w:numId w:val="45"/>
              </w:numPr>
              <w:rPr>
                <w:ins w:id="792" w:author="Liza Fernandes" w:date="2018-08-27T13:22:00Z"/>
                <w:rFonts w:cs="Arial"/>
                <w:sz w:val="22"/>
                <w:szCs w:val="22"/>
              </w:rPr>
              <w:pPrChange w:id="793" w:author="Liza Fernandes" w:date="2018-08-27T13:22:00Z">
                <w:pPr/>
              </w:pPrChange>
            </w:pPr>
            <w:ins w:id="794" w:author="Liza Fernandes" w:date="2018-08-27T13:22:00Z">
              <w:r>
                <w:rPr>
                  <w:rFonts w:cs="Arial"/>
                  <w:sz w:val="22"/>
                  <w:szCs w:val="22"/>
                </w:rPr>
                <w:t>The fee will be collected and expended for the</w:t>
              </w:r>
            </w:ins>
            <w:ins w:id="795" w:author="Liza Fernandes" w:date="2018-08-27T13:23:00Z">
              <w:r>
                <w:rPr>
                  <w:rFonts w:cs="Arial"/>
                  <w:sz w:val="22"/>
                  <w:szCs w:val="22"/>
                </w:rPr>
                <w:t xml:space="preserve"> </w:t>
              </w:r>
            </w:ins>
            <w:ins w:id="796" w:author="Liza Fernandes" w:date="2018-08-27T13:22:00Z">
              <w:r>
                <w:rPr>
                  <w:rFonts w:cs="Arial"/>
                  <w:sz w:val="22"/>
                  <w:szCs w:val="22"/>
                </w:rPr>
                <w:t>sole purpose of providing facilities, services, course materials or activities of direct benefit to students at the Centre.</w:t>
              </w:r>
            </w:ins>
          </w:p>
          <w:p w:rsidR="00CB0495" w:rsidRDefault="002D1218">
            <w:pPr>
              <w:pStyle w:val="ListParagraph"/>
              <w:numPr>
                <w:ilvl w:val="0"/>
                <w:numId w:val="45"/>
              </w:numPr>
              <w:rPr>
                <w:ins w:id="797" w:author="Manager" w:date="2019-11-06T11:56:00Z"/>
                <w:rFonts w:cs="Arial"/>
                <w:sz w:val="22"/>
                <w:szCs w:val="22"/>
              </w:rPr>
              <w:pPrChange w:id="798" w:author="Liza Fernandes" w:date="2018-08-27T13:22:00Z">
                <w:pPr/>
              </w:pPrChange>
            </w:pPr>
            <w:ins w:id="799" w:author="Manager" w:date="2019-11-06T11:56:00Z">
              <w:r>
                <w:rPr>
                  <w:rFonts w:cs="Arial"/>
                  <w:sz w:val="22"/>
                  <w:szCs w:val="22"/>
                </w:rPr>
                <w:t xml:space="preserve">SSA fee is </w:t>
              </w:r>
              <w:proofErr w:type="spellStart"/>
              <w:r>
                <w:rPr>
                  <w:rFonts w:cs="Arial"/>
                  <w:sz w:val="22"/>
                  <w:szCs w:val="22"/>
                </w:rPr>
                <w:t>non refundable</w:t>
              </w:r>
              <w:proofErr w:type="spellEnd"/>
              <w:r>
                <w:rPr>
                  <w:rFonts w:cs="Arial"/>
                  <w:sz w:val="22"/>
                  <w:szCs w:val="22"/>
                </w:rPr>
                <w:t>.</w:t>
              </w:r>
            </w:ins>
          </w:p>
          <w:p w:rsidR="002D1218" w:rsidRPr="00CB0495" w:rsidRDefault="002D1218" w:rsidP="002D1218">
            <w:pPr>
              <w:pStyle w:val="ListParagraph"/>
              <w:rPr>
                <w:rFonts w:cs="Arial"/>
                <w:sz w:val="22"/>
                <w:szCs w:val="22"/>
                <w:rPrChange w:id="800" w:author="Liza Fernandes" w:date="2018-08-27T13:22:00Z">
                  <w:rPr>
                    <w:rFonts w:cs="Arial"/>
                    <w:b/>
                    <w:sz w:val="22"/>
                    <w:szCs w:val="22"/>
                  </w:rPr>
                </w:rPrChange>
              </w:rPr>
              <w:pPrChange w:id="801" w:author="Manager" w:date="2019-11-06T11:57:00Z">
                <w:pPr/>
              </w:pPrChange>
            </w:pPr>
          </w:p>
          <w:p w:rsidR="004B4C11" w:rsidRPr="00C35821" w:rsidRDefault="004B4C11" w:rsidP="0022237A">
            <w:pPr>
              <w:rPr>
                <w:rFonts w:cs="Arial"/>
                <w:b/>
                <w:sz w:val="22"/>
                <w:szCs w:val="22"/>
              </w:rPr>
            </w:pPr>
            <w:r w:rsidRPr="00C35821">
              <w:rPr>
                <w:rFonts w:cs="Arial"/>
                <w:b/>
                <w:sz w:val="22"/>
                <w:szCs w:val="22"/>
              </w:rPr>
              <w:t>Information to students</w:t>
            </w:r>
          </w:p>
          <w:p w:rsidR="004B4C11" w:rsidRPr="00C35821" w:rsidRDefault="004B4C11" w:rsidP="0022237A">
            <w:pPr>
              <w:rPr>
                <w:rFonts w:cs="Arial"/>
                <w:sz w:val="22"/>
                <w:szCs w:val="22"/>
              </w:rPr>
            </w:pPr>
            <w:r w:rsidRPr="00C35821">
              <w:rPr>
                <w:rFonts w:cs="Arial"/>
                <w:sz w:val="22"/>
                <w:szCs w:val="22"/>
              </w:rPr>
              <w:t>Prior to enrolment each student must be provided with a Statement of Fees which must include:</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The code, title and currency of the course</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 xml:space="preserve">The training and assessment which will be provided including duration, expected locations at which training and assessment will take place, modes of delivery and any work placement details. </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The hourly tuition fees taking into account any applicable waivers or concessions</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The approximate value of the government contribution</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 xml:space="preserve">Itemised details of the SSA. </w:t>
            </w:r>
          </w:p>
          <w:p w:rsidR="004B4C11" w:rsidRPr="00C35821" w:rsidRDefault="004B4C11" w:rsidP="0022237A">
            <w:pPr>
              <w:rPr>
                <w:rFonts w:cs="Arial"/>
                <w:sz w:val="22"/>
                <w:szCs w:val="22"/>
              </w:rPr>
            </w:pPr>
            <w:r w:rsidRPr="00C35821">
              <w:rPr>
                <w:rFonts w:cs="Arial"/>
                <w:sz w:val="22"/>
                <w:szCs w:val="22"/>
              </w:rPr>
              <w:t>This statement may be provided electronically under conditions stated in the relevant funding body’s guidelines about fees.</w:t>
            </w:r>
          </w:p>
          <w:p w:rsidR="004B4C11" w:rsidRDefault="004B4C11" w:rsidP="0022237A">
            <w:pPr>
              <w:rPr>
                <w:ins w:id="802" w:author="Liza Fernandes" w:date="2018-08-27T15:11:00Z"/>
                <w:rFonts w:cs="Arial"/>
                <w:sz w:val="22"/>
                <w:szCs w:val="22"/>
              </w:rPr>
            </w:pPr>
          </w:p>
          <w:p w:rsidR="000334F6" w:rsidRDefault="000334F6" w:rsidP="0022237A">
            <w:pPr>
              <w:rPr>
                <w:ins w:id="803" w:author="Liza Fernandes" w:date="2018-08-27T15:11:00Z"/>
                <w:rFonts w:cs="Arial"/>
                <w:sz w:val="22"/>
                <w:szCs w:val="22"/>
              </w:rPr>
            </w:pPr>
          </w:p>
          <w:p w:rsidR="000334F6" w:rsidRDefault="000334F6" w:rsidP="0022237A">
            <w:pPr>
              <w:rPr>
                <w:ins w:id="804" w:author="Liza Fernandes" w:date="2018-08-27T15:11:00Z"/>
                <w:rFonts w:cs="Arial"/>
                <w:sz w:val="22"/>
                <w:szCs w:val="22"/>
              </w:rPr>
            </w:pPr>
          </w:p>
          <w:p w:rsidR="000334F6" w:rsidRDefault="000334F6" w:rsidP="0022237A">
            <w:pPr>
              <w:rPr>
                <w:ins w:id="805" w:author="Manager" w:date="2019-11-06T11:57:00Z"/>
                <w:rFonts w:cs="Arial"/>
                <w:sz w:val="22"/>
                <w:szCs w:val="22"/>
              </w:rPr>
            </w:pPr>
          </w:p>
          <w:p w:rsidR="004B757E" w:rsidRDefault="004B757E" w:rsidP="0022237A">
            <w:pPr>
              <w:rPr>
                <w:ins w:id="806" w:author="Manager" w:date="2019-11-06T11:57:00Z"/>
                <w:rFonts w:cs="Arial"/>
                <w:sz w:val="22"/>
                <w:szCs w:val="22"/>
              </w:rPr>
            </w:pPr>
          </w:p>
          <w:p w:rsidR="004B757E" w:rsidRDefault="004B757E" w:rsidP="0022237A">
            <w:pPr>
              <w:rPr>
                <w:ins w:id="807" w:author="Manager" w:date="2019-11-06T11:57:00Z"/>
                <w:rFonts w:cs="Arial"/>
                <w:sz w:val="22"/>
                <w:szCs w:val="22"/>
              </w:rPr>
            </w:pPr>
          </w:p>
          <w:p w:rsidR="004B757E" w:rsidRPr="00C35821" w:rsidRDefault="004B757E" w:rsidP="0022237A">
            <w:pPr>
              <w:rPr>
                <w:rFonts w:cs="Arial"/>
                <w:sz w:val="22"/>
                <w:szCs w:val="22"/>
              </w:rPr>
            </w:pPr>
          </w:p>
          <w:p w:rsidR="004B4C11" w:rsidRPr="00C35821" w:rsidRDefault="004B4C11" w:rsidP="0022237A">
            <w:pPr>
              <w:rPr>
                <w:rFonts w:cs="Arial"/>
                <w:b/>
                <w:sz w:val="22"/>
                <w:szCs w:val="22"/>
              </w:rPr>
            </w:pPr>
            <w:r w:rsidRPr="00C35821">
              <w:rPr>
                <w:rFonts w:cs="Arial"/>
                <w:b/>
                <w:sz w:val="22"/>
                <w:szCs w:val="22"/>
              </w:rPr>
              <w:lastRenderedPageBreak/>
              <w:t>Concession fees.</w:t>
            </w:r>
          </w:p>
          <w:p w:rsidR="004B4C11" w:rsidRPr="00C35821" w:rsidRDefault="004B4C11" w:rsidP="0022237A">
            <w:pPr>
              <w:rPr>
                <w:rFonts w:cs="Arial"/>
                <w:sz w:val="22"/>
                <w:szCs w:val="22"/>
              </w:rPr>
            </w:pPr>
            <w:r w:rsidRPr="00C35821">
              <w:rPr>
                <w:rFonts w:cs="Arial"/>
                <w:sz w:val="22"/>
                <w:szCs w:val="22"/>
              </w:rPr>
              <w:t>The concession fee must be 20% of the published standard fee. The concession fee must charge a concession fee to a person who, prior to the commencement of training, holds:</w:t>
            </w:r>
          </w:p>
          <w:p w:rsidR="004B4C11" w:rsidRPr="00C35821" w:rsidRDefault="004B4C11" w:rsidP="004B4C11">
            <w:pPr>
              <w:pStyle w:val="Default"/>
              <w:numPr>
                <w:ilvl w:val="0"/>
                <w:numId w:val="42"/>
              </w:numPr>
              <w:rPr>
                <w:rFonts w:asciiTheme="minorHAnsi" w:hAnsiTheme="minorHAnsi"/>
                <w:sz w:val="22"/>
                <w:szCs w:val="22"/>
              </w:rPr>
            </w:pPr>
            <w:r w:rsidRPr="00C35821">
              <w:rPr>
                <w:rFonts w:asciiTheme="minorHAnsi" w:hAnsiTheme="minorHAnsi"/>
                <w:sz w:val="22"/>
                <w:szCs w:val="22"/>
              </w:rPr>
              <w:t>Commonwealth Health Care Card</w:t>
            </w:r>
          </w:p>
          <w:p w:rsidR="004B4C11" w:rsidRPr="00C35821" w:rsidRDefault="004B4C11" w:rsidP="004B4C11">
            <w:pPr>
              <w:pStyle w:val="Default"/>
              <w:numPr>
                <w:ilvl w:val="0"/>
                <w:numId w:val="42"/>
              </w:numPr>
              <w:rPr>
                <w:rFonts w:asciiTheme="minorHAnsi" w:hAnsiTheme="minorHAnsi"/>
                <w:sz w:val="22"/>
                <w:szCs w:val="22"/>
              </w:rPr>
            </w:pPr>
            <w:r w:rsidRPr="00C35821">
              <w:rPr>
                <w:rFonts w:asciiTheme="minorHAnsi" w:hAnsiTheme="minorHAnsi"/>
                <w:sz w:val="22"/>
                <w:szCs w:val="22"/>
              </w:rPr>
              <w:t>Pensioner Concession Card</w:t>
            </w:r>
          </w:p>
          <w:p w:rsidR="004B4C11" w:rsidRPr="00C35821" w:rsidRDefault="004B4C11" w:rsidP="004B4C11">
            <w:pPr>
              <w:pStyle w:val="Default"/>
              <w:numPr>
                <w:ilvl w:val="0"/>
                <w:numId w:val="42"/>
              </w:numPr>
              <w:rPr>
                <w:rFonts w:asciiTheme="minorHAnsi" w:hAnsiTheme="minorHAnsi"/>
                <w:sz w:val="22"/>
                <w:szCs w:val="22"/>
              </w:rPr>
            </w:pPr>
            <w:r w:rsidRPr="00C35821">
              <w:rPr>
                <w:rFonts w:asciiTheme="minorHAnsi" w:hAnsiTheme="minorHAnsi"/>
                <w:sz w:val="22"/>
                <w:szCs w:val="22"/>
              </w:rPr>
              <w:t>Veteran’s Gold Card</w:t>
            </w:r>
          </w:p>
          <w:p w:rsidR="004B4C11" w:rsidRPr="00C35821" w:rsidRDefault="004B4C11" w:rsidP="004B4C11">
            <w:pPr>
              <w:pStyle w:val="Default"/>
              <w:numPr>
                <w:ilvl w:val="0"/>
                <w:numId w:val="42"/>
              </w:numPr>
              <w:rPr>
                <w:rFonts w:asciiTheme="minorHAnsi" w:hAnsiTheme="minorHAnsi"/>
                <w:sz w:val="22"/>
                <w:szCs w:val="22"/>
              </w:rPr>
            </w:pPr>
            <w:r w:rsidRPr="00C35821">
              <w:rPr>
                <w:rFonts w:asciiTheme="minorHAnsi" w:hAnsiTheme="minorHAnsi"/>
                <w:sz w:val="22"/>
                <w:szCs w:val="22"/>
              </w:rPr>
              <w:t>An alternative card or concession eligibility criterion approved by the Minister</w:t>
            </w:r>
          </w:p>
          <w:p w:rsidR="004B4C11" w:rsidRPr="00C35821" w:rsidRDefault="004B4C11" w:rsidP="004B4C11">
            <w:pPr>
              <w:pStyle w:val="Default"/>
              <w:numPr>
                <w:ilvl w:val="0"/>
                <w:numId w:val="42"/>
              </w:numPr>
              <w:rPr>
                <w:rFonts w:asciiTheme="minorHAnsi" w:hAnsiTheme="minorHAnsi"/>
                <w:sz w:val="22"/>
                <w:szCs w:val="22"/>
              </w:rPr>
            </w:pPr>
            <w:r w:rsidRPr="00C35821">
              <w:rPr>
                <w:rFonts w:asciiTheme="minorHAnsi" w:hAnsiTheme="minorHAnsi"/>
                <w:sz w:val="22"/>
                <w:szCs w:val="22"/>
              </w:rPr>
              <w:t xml:space="preserve">Any individual who identifies as being of Aboriginal or Torres Strait Islander descent. Such an enrolment must be reported as such through the ‘Indigenous Student Identifier field of the Student Statistical Report). </w:t>
            </w:r>
          </w:p>
          <w:p w:rsidR="004B4C11" w:rsidRPr="00C35821" w:rsidRDefault="004B4C11" w:rsidP="0022237A">
            <w:pPr>
              <w:rPr>
                <w:rFonts w:cs="Arial"/>
                <w:sz w:val="22"/>
                <w:szCs w:val="22"/>
              </w:rPr>
            </w:pPr>
            <w:r w:rsidRPr="00C35821">
              <w:rPr>
                <w:rFonts w:cs="Arial"/>
                <w:sz w:val="22"/>
                <w:szCs w:val="22"/>
              </w:rPr>
              <w:t xml:space="preserve">The concession fee also applies to the </w:t>
            </w:r>
            <w:r>
              <w:rPr>
                <w:rFonts w:cs="Arial"/>
                <w:sz w:val="22"/>
                <w:szCs w:val="22"/>
              </w:rPr>
              <w:t>spouse or</w:t>
            </w:r>
            <w:r w:rsidRPr="00C35821">
              <w:rPr>
                <w:rFonts w:cs="Arial"/>
                <w:sz w:val="22"/>
                <w:szCs w:val="22"/>
              </w:rPr>
              <w:t xml:space="preserve"> dependent child of (a) and (b). </w:t>
            </w:r>
          </w:p>
          <w:p w:rsidR="004B4C11" w:rsidRPr="00C35821" w:rsidRDefault="004B4C11" w:rsidP="0022237A">
            <w:pPr>
              <w:rPr>
                <w:rFonts w:cs="Arial"/>
                <w:sz w:val="22"/>
                <w:szCs w:val="22"/>
              </w:rPr>
            </w:pPr>
            <w:r w:rsidRPr="00C35821">
              <w:rPr>
                <w:rFonts w:cs="Arial"/>
                <w:sz w:val="22"/>
                <w:szCs w:val="22"/>
              </w:rPr>
              <w:t>Documentary evidence regarding the reasons for concessions must be kept.</w:t>
            </w:r>
          </w:p>
          <w:p w:rsidR="004B4C11" w:rsidRDefault="004B4C11" w:rsidP="0022237A">
            <w:pPr>
              <w:rPr>
                <w:rFonts w:cs="Arial"/>
                <w:sz w:val="22"/>
                <w:szCs w:val="22"/>
              </w:rPr>
            </w:pPr>
          </w:p>
          <w:p w:rsidR="00013111" w:rsidDel="000334F6" w:rsidRDefault="00013111" w:rsidP="0022237A">
            <w:pPr>
              <w:rPr>
                <w:del w:id="808" w:author="Liza Fernandes" w:date="2018-08-27T15:11:00Z"/>
                <w:rFonts w:cs="Arial"/>
                <w:sz w:val="22"/>
                <w:szCs w:val="22"/>
              </w:rPr>
            </w:pPr>
          </w:p>
          <w:p w:rsidR="00013111" w:rsidRPr="00C35821" w:rsidDel="000334F6" w:rsidRDefault="00013111" w:rsidP="0022237A">
            <w:pPr>
              <w:rPr>
                <w:del w:id="809" w:author="Liza Fernandes" w:date="2018-08-27T15:11:00Z"/>
                <w:rFonts w:cs="Arial"/>
                <w:sz w:val="22"/>
                <w:szCs w:val="22"/>
              </w:rPr>
            </w:pPr>
          </w:p>
          <w:p w:rsidR="004B4C11" w:rsidRPr="00C35821" w:rsidRDefault="004B4C11" w:rsidP="0022237A">
            <w:pPr>
              <w:rPr>
                <w:rFonts w:cs="Arial"/>
                <w:b/>
                <w:sz w:val="22"/>
                <w:szCs w:val="22"/>
              </w:rPr>
            </w:pPr>
            <w:r w:rsidRPr="00C35821">
              <w:rPr>
                <w:rFonts w:cs="Arial"/>
                <w:b/>
                <w:sz w:val="22"/>
                <w:szCs w:val="22"/>
              </w:rPr>
              <w:t>Exemptions</w:t>
            </w:r>
          </w:p>
          <w:p w:rsidR="004B4C11" w:rsidRDefault="004B4C11" w:rsidP="0022237A">
            <w:pPr>
              <w:rPr>
                <w:rFonts w:cs="Arial"/>
                <w:color w:val="C00000"/>
                <w:sz w:val="22"/>
                <w:szCs w:val="22"/>
              </w:rPr>
            </w:pPr>
            <w:r w:rsidRPr="00C35821">
              <w:rPr>
                <w:rFonts w:cs="Arial"/>
                <w:sz w:val="22"/>
                <w:szCs w:val="22"/>
              </w:rPr>
              <w:t xml:space="preserve">Where the cost of a tuition fee and/or the SSA charge will cause extreme hardship, Glenroy Neighbourhood Learning Centre may grant an exemption from paying all or part of the fees. A person who indicates that they are unable to pay the fee should be assisted to complete the Glenroy NLC </w:t>
            </w:r>
            <w:r w:rsidRPr="00C35821">
              <w:rPr>
                <w:sz w:val="22"/>
                <w:szCs w:val="22"/>
              </w:rPr>
              <w:t>Request for Fee Reduction or Exemption</w:t>
            </w:r>
            <w:r w:rsidRPr="00C35821">
              <w:rPr>
                <w:rFonts w:cs="Arial"/>
                <w:sz w:val="22"/>
                <w:szCs w:val="22"/>
              </w:rPr>
              <w:t xml:space="preserve">. Documentary evidence regarding the reasons for exemption must be kept. </w:t>
            </w:r>
          </w:p>
          <w:p w:rsidR="004B4C11" w:rsidRPr="00C35821" w:rsidRDefault="004B4C11" w:rsidP="0022237A">
            <w:pPr>
              <w:rPr>
                <w:rFonts w:cs="Arial"/>
                <w:color w:val="C00000"/>
                <w:sz w:val="22"/>
                <w:szCs w:val="22"/>
              </w:rPr>
            </w:pPr>
          </w:p>
          <w:p w:rsidR="004B4C11" w:rsidRPr="00C35821" w:rsidRDefault="004B4C11" w:rsidP="0022237A">
            <w:pPr>
              <w:rPr>
                <w:rFonts w:cs="Arial"/>
                <w:sz w:val="22"/>
                <w:szCs w:val="22"/>
              </w:rPr>
            </w:pPr>
            <w:r w:rsidRPr="00C35821">
              <w:rPr>
                <w:rFonts w:cs="Arial"/>
                <w:b/>
                <w:sz w:val="22"/>
                <w:szCs w:val="22"/>
              </w:rPr>
              <w:t>Waivers</w:t>
            </w:r>
            <w:r w:rsidRPr="00C35821">
              <w:rPr>
                <w:rFonts w:cs="Arial"/>
                <w:sz w:val="22"/>
                <w:szCs w:val="22"/>
              </w:rPr>
              <w:t xml:space="preserve"> </w:t>
            </w:r>
          </w:p>
          <w:p w:rsidR="004B4C11" w:rsidRDefault="004B4C11" w:rsidP="0022237A">
            <w:pPr>
              <w:rPr>
                <w:rFonts w:cs="Arial"/>
                <w:sz w:val="22"/>
                <w:szCs w:val="22"/>
              </w:rPr>
            </w:pPr>
            <w:r>
              <w:rPr>
                <w:rFonts w:cs="Arial"/>
                <w:sz w:val="22"/>
                <w:szCs w:val="22"/>
              </w:rPr>
              <w:t>A tuition fee must not be charged for an enrolment by</w:t>
            </w:r>
          </w:p>
          <w:p w:rsidR="004B4C11" w:rsidRDefault="004B4C11" w:rsidP="004B4C11">
            <w:pPr>
              <w:pStyle w:val="ListParagraph"/>
              <w:numPr>
                <w:ilvl w:val="0"/>
                <w:numId w:val="43"/>
              </w:numPr>
              <w:rPr>
                <w:rFonts w:cs="Arial"/>
                <w:sz w:val="22"/>
                <w:szCs w:val="22"/>
              </w:rPr>
            </w:pPr>
            <w:r w:rsidRPr="00230DA4">
              <w:rPr>
                <w:rFonts w:cs="Arial"/>
                <w:sz w:val="22"/>
                <w:szCs w:val="22"/>
              </w:rPr>
              <w:t xml:space="preserve">a young person who is subject to a community based order made under the </w:t>
            </w:r>
            <w:r w:rsidRPr="00230DA4">
              <w:rPr>
                <w:rFonts w:cs="Arial"/>
                <w:i/>
                <w:sz w:val="22"/>
                <w:szCs w:val="22"/>
              </w:rPr>
              <w:t>Children, Youth and Families Act</w:t>
            </w:r>
            <w:r w:rsidRPr="00230DA4">
              <w:rPr>
                <w:rFonts w:cs="Arial"/>
                <w:sz w:val="22"/>
                <w:szCs w:val="22"/>
              </w:rPr>
              <w:t xml:space="preserve"> 2005.</w:t>
            </w:r>
          </w:p>
          <w:p w:rsidR="004B4C11" w:rsidRDefault="004B4C11" w:rsidP="004B4C11">
            <w:pPr>
              <w:pStyle w:val="ListParagraph"/>
              <w:numPr>
                <w:ilvl w:val="0"/>
                <w:numId w:val="43"/>
              </w:numPr>
              <w:rPr>
                <w:rFonts w:cs="Arial"/>
                <w:sz w:val="22"/>
                <w:szCs w:val="22"/>
              </w:rPr>
            </w:pPr>
            <w:r>
              <w:rPr>
                <w:rFonts w:cs="Arial"/>
                <w:sz w:val="22"/>
                <w:szCs w:val="22"/>
              </w:rPr>
              <w:t>A person from the Judy Lazarus Transition Centre</w:t>
            </w:r>
          </w:p>
          <w:p w:rsidR="004B4C11" w:rsidRDefault="004B4C11" w:rsidP="004B4C11">
            <w:pPr>
              <w:pStyle w:val="ListParagraph"/>
              <w:numPr>
                <w:ilvl w:val="0"/>
                <w:numId w:val="43"/>
              </w:numPr>
              <w:rPr>
                <w:rFonts w:cs="Arial"/>
                <w:sz w:val="22"/>
                <w:szCs w:val="22"/>
              </w:rPr>
            </w:pPr>
            <w:r>
              <w:rPr>
                <w:rFonts w:cs="Arial"/>
                <w:sz w:val="22"/>
                <w:szCs w:val="22"/>
              </w:rPr>
              <w:t xml:space="preserve">A person referred with a standard Young Person Transitioning from Care Referral Form. </w:t>
            </w:r>
            <w:r w:rsidRPr="00230DA4">
              <w:rPr>
                <w:rFonts w:cs="Arial"/>
                <w:sz w:val="22"/>
                <w:szCs w:val="22"/>
              </w:rPr>
              <w:t xml:space="preserve"> </w:t>
            </w:r>
          </w:p>
          <w:p w:rsidR="004B4C11" w:rsidRDefault="004B4C11" w:rsidP="0022237A">
            <w:pPr>
              <w:rPr>
                <w:ins w:id="810" w:author="Liza Fernandes" w:date="2018-08-27T13:13:00Z"/>
                <w:rFonts w:cs="Arial"/>
                <w:sz w:val="22"/>
                <w:szCs w:val="22"/>
              </w:rPr>
            </w:pPr>
            <w:r>
              <w:rPr>
                <w:rFonts w:cs="Arial"/>
                <w:sz w:val="22"/>
                <w:szCs w:val="22"/>
              </w:rPr>
              <w:t xml:space="preserve">Required documentation for each of the above is listed in the current </w:t>
            </w:r>
            <w:r w:rsidR="00FE7D87">
              <w:rPr>
                <w:rFonts w:cs="Arial"/>
                <w:sz w:val="22"/>
                <w:szCs w:val="22"/>
              </w:rPr>
              <w:t xml:space="preserve">Skills </w:t>
            </w:r>
            <w:r w:rsidR="00FE7D87">
              <w:rPr>
                <w:rFonts w:cs="Arial"/>
                <w:sz w:val="22"/>
                <w:szCs w:val="22"/>
              </w:rPr>
              <w:br/>
              <w:t>First</w:t>
            </w:r>
            <w:r>
              <w:rPr>
                <w:rFonts w:cs="Arial"/>
                <w:sz w:val="22"/>
                <w:szCs w:val="22"/>
              </w:rPr>
              <w:t xml:space="preserve"> Guidelines about Fees. </w:t>
            </w:r>
          </w:p>
          <w:p w:rsidR="00F8533D" w:rsidRDefault="00F8533D" w:rsidP="0022237A">
            <w:pPr>
              <w:rPr>
                <w:ins w:id="811" w:author="Liza Fernandes" w:date="2018-08-27T13:13:00Z"/>
                <w:rFonts w:cs="Arial"/>
                <w:sz w:val="22"/>
                <w:szCs w:val="22"/>
              </w:rPr>
            </w:pPr>
          </w:p>
          <w:p w:rsidR="00F8533D" w:rsidRPr="00F8533D" w:rsidRDefault="00F8533D" w:rsidP="0022237A">
            <w:pPr>
              <w:rPr>
                <w:rFonts w:cs="Arial"/>
                <w:b/>
                <w:sz w:val="22"/>
                <w:szCs w:val="22"/>
                <w:rPrChange w:id="812" w:author="Liza Fernandes" w:date="2018-08-27T13:13:00Z">
                  <w:rPr>
                    <w:rFonts w:cs="Arial"/>
                    <w:sz w:val="22"/>
                    <w:szCs w:val="22"/>
                  </w:rPr>
                </w:rPrChange>
              </w:rPr>
            </w:pPr>
            <w:ins w:id="813" w:author="Liza Fernandes" w:date="2018-08-27T13:13:00Z">
              <w:r w:rsidRPr="00F8533D">
                <w:rPr>
                  <w:rFonts w:cs="Arial"/>
                  <w:b/>
                  <w:sz w:val="22"/>
                  <w:szCs w:val="22"/>
                  <w:rPrChange w:id="814" w:author="Liza Fernandes" w:date="2018-08-27T13:13:00Z">
                    <w:rPr>
                      <w:rFonts w:cs="Arial"/>
                      <w:sz w:val="22"/>
                      <w:szCs w:val="22"/>
                    </w:rPr>
                  </w:rPrChange>
                </w:rPr>
                <w:t>Asylum Seekers and Victims of Human Trafficking:</w:t>
              </w:r>
            </w:ins>
          </w:p>
          <w:p w:rsidR="004B4C11" w:rsidRDefault="00F8533D" w:rsidP="0022237A">
            <w:pPr>
              <w:rPr>
                <w:ins w:id="815" w:author="Liza Fernandes" w:date="2018-08-27T13:14:00Z"/>
                <w:rFonts w:cs="Arial"/>
                <w:sz w:val="22"/>
                <w:szCs w:val="22"/>
              </w:rPr>
            </w:pPr>
            <w:ins w:id="816" w:author="Liza Fernandes" w:date="2018-08-27T13:14:00Z">
              <w:r>
                <w:rPr>
                  <w:rFonts w:cs="Arial"/>
                  <w:sz w:val="22"/>
                  <w:szCs w:val="22"/>
                </w:rPr>
                <w:t xml:space="preserve">Students referred to training under the Asylum Seekers and Victims of Human Trafficking initiative must meet all Victorian Training </w:t>
              </w:r>
              <w:del w:id="817" w:author="Manager" w:date="2018-08-27T14:56:00Z">
                <w:r w:rsidDel="00B04084">
                  <w:rPr>
                    <w:rFonts w:cs="Arial"/>
                    <w:sz w:val="22"/>
                    <w:szCs w:val="22"/>
                  </w:rPr>
                  <w:delText>Guaratneee</w:delText>
                </w:r>
              </w:del>
            </w:ins>
            <w:ins w:id="818" w:author="Manager" w:date="2018-08-27T14:56:00Z">
              <w:r w:rsidR="00B04084">
                <w:rPr>
                  <w:rFonts w:cs="Arial"/>
                  <w:sz w:val="22"/>
                  <w:szCs w:val="22"/>
                </w:rPr>
                <w:t>Guarantee</w:t>
              </w:r>
            </w:ins>
            <w:ins w:id="819" w:author="Liza Fernandes" w:date="2018-08-27T13:14:00Z">
              <w:r>
                <w:rPr>
                  <w:rFonts w:cs="Arial"/>
                  <w:sz w:val="22"/>
                  <w:szCs w:val="22"/>
                </w:rPr>
                <w:t xml:space="preserve"> eligibility criteria except the citizenship/residency requirements set out in the current VET funding contract.</w:t>
              </w:r>
            </w:ins>
          </w:p>
          <w:p w:rsidR="00F8533D" w:rsidRDefault="00F8533D" w:rsidP="0022237A">
            <w:pPr>
              <w:rPr>
                <w:ins w:id="820" w:author="Liza Fernandes" w:date="2018-08-27T13:14:00Z"/>
                <w:rFonts w:cs="Arial"/>
                <w:sz w:val="22"/>
                <w:szCs w:val="22"/>
              </w:rPr>
            </w:pPr>
          </w:p>
          <w:p w:rsidR="00F8533D" w:rsidRDefault="00F8533D" w:rsidP="0022237A">
            <w:pPr>
              <w:rPr>
                <w:ins w:id="821" w:author="Liza Fernandes" w:date="2018-08-27T13:17:00Z"/>
                <w:rFonts w:cs="Arial"/>
                <w:sz w:val="22"/>
                <w:szCs w:val="22"/>
              </w:rPr>
            </w:pPr>
            <w:ins w:id="822" w:author="Liza Fernandes" w:date="2018-08-27T13:15:00Z">
              <w:r>
                <w:rPr>
                  <w:rFonts w:cs="Arial"/>
                  <w:sz w:val="22"/>
                  <w:szCs w:val="22"/>
                </w:rPr>
                <w:t>Asylum seekers and</w:t>
              </w:r>
            </w:ins>
            <w:ins w:id="823" w:author="Liza Fernandes" w:date="2018-08-27T13:17:00Z">
              <w:r w:rsidR="00CB0495">
                <w:rPr>
                  <w:rFonts w:cs="Arial"/>
                  <w:sz w:val="22"/>
                  <w:szCs w:val="22"/>
                </w:rPr>
                <w:t xml:space="preserve"> </w:t>
              </w:r>
            </w:ins>
            <w:ins w:id="824" w:author="Liza Fernandes" w:date="2018-08-27T13:15:00Z">
              <w:r>
                <w:rPr>
                  <w:rFonts w:cs="Arial"/>
                  <w:sz w:val="22"/>
                  <w:szCs w:val="22"/>
                </w:rPr>
                <w:t>victims</w:t>
              </w:r>
            </w:ins>
            <w:ins w:id="825" w:author="Liza Fernandes" w:date="2018-08-27T13:17:00Z">
              <w:r w:rsidR="00CB0495">
                <w:rPr>
                  <w:rFonts w:cs="Arial"/>
                  <w:sz w:val="22"/>
                  <w:szCs w:val="22"/>
                </w:rPr>
                <w:t xml:space="preserve"> </w:t>
              </w:r>
            </w:ins>
            <w:ins w:id="826" w:author="Liza Fernandes" w:date="2018-08-27T13:15:00Z">
              <w:r>
                <w:rPr>
                  <w:rFonts w:cs="Arial"/>
                  <w:sz w:val="22"/>
                  <w:szCs w:val="22"/>
                </w:rPr>
                <w:t>of human trafficking referred by the Asylum Seeker Resource Centre (ASRC) or the Australian Red Cross (ARC), for an accredited or pre-accredited course at the Centre, will have their fees</w:t>
              </w:r>
            </w:ins>
            <w:ins w:id="827" w:author="Liza Fernandes" w:date="2018-08-27T13:17:00Z">
              <w:r w:rsidR="00CB0495">
                <w:rPr>
                  <w:rFonts w:cs="Arial"/>
                  <w:sz w:val="22"/>
                  <w:szCs w:val="22"/>
                </w:rPr>
                <w:t xml:space="preserve"> </w:t>
              </w:r>
            </w:ins>
            <w:ins w:id="828" w:author="Liza Fernandes" w:date="2018-08-27T13:15:00Z">
              <w:r>
                <w:rPr>
                  <w:rFonts w:cs="Arial"/>
                  <w:sz w:val="22"/>
                  <w:szCs w:val="22"/>
                </w:rPr>
                <w:t>paid by the referring agency, according to provisions made for referral, eligibility, data collection, repor</w:t>
              </w:r>
            </w:ins>
            <w:ins w:id="829" w:author="Liza Fernandes" w:date="2018-08-27T13:16:00Z">
              <w:r>
                <w:rPr>
                  <w:rFonts w:cs="Arial"/>
                  <w:sz w:val="22"/>
                  <w:szCs w:val="22"/>
                </w:rPr>
                <w:t xml:space="preserve">ting, record keeping and invoicing (see current VET Funding Contract, </w:t>
              </w:r>
              <w:r>
                <w:rPr>
                  <w:rFonts w:cs="Arial"/>
                  <w:sz w:val="22"/>
                  <w:szCs w:val="22"/>
                </w:rPr>
                <w:lastRenderedPageBreak/>
                <w:t xml:space="preserve">Guidelines about </w:t>
              </w:r>
              <w:r w:rsidR="00CB0495">
                <w:rPr>
                  <w:rFonts w:cs="Arial"/>
                  <w:sz w:val="22"/>
                  <w:szCs w:val="22"/>
                </w:rPr>
                <w:t>Determining Student Eligibility and</w:t>
              </w:r>
            </w:ins>
            <w:ins w:id="830" w:author="Liza Fernandes" w:date="2018-08-27T13:17:00Z">
              <w:r w:rsidR="00CB0495">
                <w:rPr>
                  <w:rFonts w:cs="Arial"/>
                  <w:sz w:val="22"/>
                  <w:szCs w:val="22"/>
                </w:rPr>
                <w:t xml:space="preserve"> </w:t>
              </w:r>
            </w:ins>
            <w:ins w:id="831" w:author="Liza Fernandes" w:date="2018-08-27T13:16:00Z">
              <w:r w:rsidR="00CB0495">
                <w:rPr>
                  <w:rFonts w:cs="Arial"/>
                  <w:sz w:val="22"/>
                  <w:szCs w:val="22"/>
                </w:rPr>
                <w:t>Supporting Evidence and Enrolment Policy)</w:t>
              </w:r>
            </w:ins>
            <w:ins w:id="832" w:author="Liza Fernandes" w:date="2018-08-27T13:17:00Z">
              <w:r w:rsidR="00CB0495">
                <w:rPr>
                  <w:rFonts w:cs="Arial"/>
                  <w:sz w:val="22"/>
                  <w:szCs w:val="22"/>
                </w:rPr>
                <w:t>.</w:t>
              </w:r>
            </w:ins>
          </w:p>
          <w:p w:rsidR="00CB0495" w:rsidRPr="00230DA4" w:rsidRDefault="00CB0495" w:rsidP="0022237A">
            <w:pPr>
              <w:rPr>
                <w:rFonts w:cs="Arial"/>
                <w:sz w:val="22"/>
                <w:szCs w:val="22"/>
              </w:rPr>
            </w:pPr>
          </w:p>
          <w:p w:rsidR="004B4C11" w:rsidRDefault="004B4C11" w:rsidP="0022237A">
            <w:pPr>
              <w:rPr>
                <w:rFonts w:ascii="Calibri" w:hAnsi="Calibri" w:cs="Arial"/>
                <w:color w:val="222222"/>
                <w:sz w:val="22"/>
                <w:szCs w:val="22"/>
                <w:lang w:eastAsia="en-AU"/>
              </w:rPr>
            </w:pPr>
            <w:r w:rsidRPr="00997C8A">
              <w:rPr>
                <w:rFonts w:ascii="Calibri" w:hAnsi="Calibri" w:cs="Arial"/>
                <w:b/>
                <w:bCs/>
                <w:color w:val="222222"/>
                <w:sz w:val="22"/>
                <w:szCs w:val="22"/>
                <w:lang w:eastAsia="en-AU"/>
              </w:rPr>
              <w:t>Manager’s Waiver: </w:t>
            </w:r>
            <w:r w:rsidRPr="00997C8A">
              <w:rPr>
                <w:rFonts w:ascii="Calibri" w:hAnsi="Calibri" w:cs="Arial"/>
                <w:color w:val="222222"/>
                <w:sz w:val="22"/>
                <w:szCs w:val="22"/>
                <w:lang w:eastAsia="en-AU"/>
              </w:rPr>
              <w:t> </w:t>
            </w:r>
          </w:p>
          <w:p w:rsidR="004B4C11" w:rsidRDefault="004B4C11" w:rsidP="0022237A">
            <w:pPr>
              <w:rPr>
                <w:rFonts w:cs="Arial"/>
                <w:sz w:val="22"/>
                <w:szCs w:val="22"/>
              </w:rPr>
            </w:pPr>
            <w:r>
              <w:rPr>
                <w:rFonts w:ascii="Calibri" w:hAnsi="Calibri" w:cs="Arial"/>
                <w:color w:val="222222"/>
                <w:sz w:val="22"/>
                <w:szCs w:val="22"/>
                <w:lang w:eastAsia="en-AU"/>
              </w:rPr>
              <w:t xml:space="preserve">For programs where the Manager has determined that no fees will be levied, reasons for the decision must be documented and any supporting documentation kept. </w:t>
            </w:r>
            <w:r w:rsidRPr="00C35821">
              <w:rPr>
                <w:rFonts w:cs="Arial"/>
                <w:sz w:val="22"/>
                <w:szCs w:val="22"/>
              </w:rPr>
              <w:t xml:space="preserve">The decision needs to be reported to the Finance Subcommittee. </w:t>
            </w:r>
          </w:p>
          <w:p w:rsidR="004B4C11" w:rsidRPr="00C35821" w:rsidRDefault="004B4C11" w:rsidP="0022237A">
            <w:pPr>
              <w:rPr>
                <w:rFonts w:cs="Arial"/>
                <w:sz w:val="22"/>
                <w:szCs w:val="22"/>
              </w:rPr>
            </w:pPr>
            <w:r>
              <w:rPr>
                <w:rFonts w:cs="Arial"/>
                <w:sz w:val="22"/>
                <w:szCs w:val="22"/>
              </w:rPr>
              <w:t>The Manager must advise the Office that</w:t>
            </w:r>
            <w:r w:rsidRPr="00C35821">
              <w:rPr>
                <w:rFonts w:cs="Arial"/>
                <w:sz w:val="22"/>
                <w:szCs w:val="22"/>
              </w:rPr>
              <w:t xml:space="preserve"> we will report that the fee for the course is zero. </w:t>
            </w:r>
            <w:r>
              <w:rPr>
                <w:rFonts w:cs="Arial"/>
                <w:sz w:val="22"/>
                <w:szCs w:val="22"/>
              </w:rPr>
              <w:t>I</w:t>
            </w:r>
            <w:r w:rsidRPr="00C35821">
              <w:rPr>
                <w:rFonts w:cs="Arial"/>
                <w:sz w:val="22"/>
                <w:szCs w:val="22"/>
              </w:rPr>
              <w:t xml:space="preserve">t is essential that, in reporting via </w:t>
            </w:r>
            <w:proofErr w:type="spellStart"/>
            <w:r w:rsidRPr="00C35821">
              <w:rPr>
                <w:rFonts w:cs="Arial"/>
                <w:sz w:val="22"/>
                <w:szCs w:val="22"/>
              </w:rPr>
              <w:t>AVETMiss</w:t>
            </w:r>
            <w:proofErr w:type="spellEnd"/>
            <w:r w:rsidRPr="00C35821">
              <w:rPr>
                <w:rFonts w:cs="Arial"/>
                <w:sz w:val="22"/>
                <w:szCs w:val="22"/>
              </w:rPr>
              <w:t xml:space="preserve">, we do not claim government reimbursement for fees which we have decided to waive </w:t>
            </w:r>
            <w:r>
              <w:rPr>
                <w:rFonts w:cs="Arial"/>
                <w:sz w:val="22"/>
                <w:szCs w:val="22"/>
              </w:rPr>
              <w:t xml:space="preserve">under this local provision. </w:t>
            </w:r>
          </w:p>
          <w:p w:rsidR="004B4C11" w:rsidRPr="00C35821" w:rsidRDefault="004B4C11" w:rsidP="0022237A"/>
          <w:p w:rsidR="004B4C11" w:rsidRPr="00C35821" w:rsidRDefault="004B4C11" w:rsidP="0022237A">
            <w:pPr>
              <w:rPr>
                <w:rFonts w:cs="Arial"/>
                <w:b/>
                <w:sz w:val="22"/>
                <w:szCs w:val="22"/>
              </w:rPr>
            </w:pPr>
            <w:r w:rsidRPr="00C35821">
              <w:rPr>
                <w:rFonts w:cs="Arial"/>
                <w:b/>
                <w:sz w:val="22"/>
                <w:szCs w:val="22"/>
              </w:rPr>
              <w:t>Scholarship program</w:t>
            </w:r>
          </w:p>
          <w:p w:rsidR="004B4C11" w:rsidRDefault="004B4C11" w:rsidP="0022237A">
            <w:pPr>
              <w:rPr>
                <w:rFonts w:cs="Arial"/>
                <w:sz w:val="22"/>
                <w:szCs w:val="22"/>
              </w:rPr>
            </w:pPr>
            <w:r w:rsidRPr="00C35821">
              <w:rPr>
                <w:rFonts w:cs="Arial"/>
                <w:sz w:val="22"/>
                <w:szCs w:val="22"/>
              </w:rPr>
              <w:t xml:space="preserve">Glenroy NLC will finance all, or a proportion of, tuition fees for students </w:t>
            </w:r>
            <w:r>
              <w:rPr>
                <w:rFonts w:cs="Arial"/>
                <w:sz w:val="22"/>
                <w:szCs w:val="22"/>
              </w:rPr>
              <w:t xml:space="preserve">currently enrolled in a Glenroy NLC program who wishes to enroll </w:t>
            </w:r>
            <w:r w:rsidRPr="00C35821">
              <w:rPr>
                <w:rFonts w:cs="Arial"/>
                <w:sz w:val="22"/>
                <w:szCs w:val="22"/>
              </w:rPr>
              <w:t xml:space="preserve">in </w:t>
            </w:r>
            <w:r>
              <w:rPr>
                <w:rFonts w:cs="Arial"/>
                <w:sz w:val="22"/>
                <w:szCs w:val="22"/>
              </w:rPr>
              <w:t xml:space="preserve">an </w:t>
            </w:r>
            <w:r w:rsidRPr="00C35821">
              <w:rPr>
                <w:rFonts w:cs="Arial"/>
                <w:sz w:val="22"/>
                <w:szCs w:val="22"/>
              </w:rPr>
              <w:t>accredited or pre accredited courses whom it dee</w:t>
            </w:r>
            <w:r>
              <w:rPr>
                <w:rFonts w:cs="Arial"/>
                <w:sz w:val="22"/>
                <w:szCs w:val="22"/>
              </w:rPr>
              <w:t xml:space="preserve">ms as both deserving of and </w:t>
            </w:r>
            <w:r w:rsidRPr="00C35821">
              <w:rPr>
                <w:rFonts w:cs="Arial"/>
                <w:sz w:val="22"/>
                <w:szCs w:val="22"/>
              </w:rPr>
              <w:t xml:space="preserve">in financial difficulty. This will be assessed and documented during the applicants Pathways Appointment and suitability will be determined by the Manager, before course commencement. </w:t>
            </w:r>
          </w:p>
          <w:p w:rsidR="004B4C11" w:rsidRPr="00C35821" w:rsidRDefault="004B4C11" w:rsidP="0022237A">
            <w:pPr>
              <w:rPr>
                <w:rFonts w:cs="Arial"/>
                <w:b/>
                <w:sz w:val="22"/>
                <w:szCs w:val="22"/>
              </w:rPr>
            </w:pPr>
          </w:p>
          <w:p w:rsidR="004B4C11" w:rsidRPr="00C35821" w:rsidRDefault="004B4C11" w:rsidP="0022237A">
            <w:pPr>
              <w:rPr>
                <w:rFonts w:cs="Arial"/>
                <w:b/>
                <w:sz w:val="22"/>
                <w:szCs w:val="22"/>
              </w:rPr>
            </w:pPr>
            <w:r w:rsidRPr="00C35821">
              <w:rPr>
                <w:rFonts w:cs="Arial"/>
                <w:b/>
                <w:sz w:val="22"/>
                <w:szCs w:val="22"/>
              </w:rPr>
              <w:t>Record keeping for concessions, waivers and exemptions</w:t>
            </w:r>
          </w:p>
          <w:p w:rsidR="004B4C11" w:rsidRPr="00C35821" w:rsidRDefault="004B4C11" w:rsidP="0022237A">
            <w:pPr>
              <w:rPr>
                <w:rFonts w:cs="Arial"/>
                <w:sz w:val="22"/>
                <w:szCs w:val="22"/>
              </w:rPr>
            </w:pPr>
            <w:r w:rsidRPr="00C35821">
              <w:rPr>
                <w:rFonts w:cs="Arial"/>
                <w:sz w:val="22"/>
                <w:szCs w:val="22"/>
              </w:rPr>
              <w:t xml:space="preserve">Prior to the commencement of training, Glenroy NLC must sight and retain a copy of all documentation demonstrating the person’s eligibility for fee concession, or fee exemption or waivers. This documentation must be available for review or audit. </w:t>
            </w:r>
          </w:p>
          <w:p w:rsidR="004B4C11" w:rsidRPr="00C35821" w:rsidRDefault="004B4C11" w:rsidP="0022237A">
            <w:pPr>
              <w:rPr>
                <w:rFonts w:cs="Arial"/>
                <w:sz w:val="22"/>
                <w:szCs w:val="22"/>
              </w:rPr>
            </w:pPr>
            <w:r w:rsidRPr="00C35821">
              <w:rPr>
                <w:rFonts w:cs="Arial"/>
                <w:sz w:val="22"/>
                <w:szCs w:val="22"/>
              </w:rPr>
              <w:t xml:space="preserve">As appropriate, a copy of the relevant card must be kept in hard copy or electronically scanned, or equivalent documentation extracted from </w:t>
            </w:r>
            <w:proofErr w:type="spellStart"/>
            <w:r w:rsidRPr="00C35821">
              <w:rPr>
                <w:rFonts w:cs="Arial"/>
                <w:sz w:val="22"/>
                <w:szCs w:val="22"/>
              </w:rPr>
              <w:t>Centrelink</w:t>
            </w:r>
            <w:proofErr w:type="spellEnd"/>
            <w:r w:rsidRPr="00C35821">
              <w:rPr>
                <w:rFonts w:cs="Arial"/>
                <w:sz w:val="22"/>
                <w:szCs w:val="22"/>
              </w:rPr>
              <w:t xml:space="preserve"> Confirmation e-services. </w:t>
            </w:r>
          </w:p>
          <w:p w:rsidR="004B4C11" w:rsidRPr="00C35821" w:rsidRDefault="004B4C11" w:rsidP="0022237A">
            <w:pPr>
              <w:rPr>
                <w:rFonts w:cs="Arial"/>
                <w:sz w:val="22"/>
                <w:szCs w:val="22"/>
              </w:rPr>
            </w:pPr>
            <w:r w:rsidRPr="00C35821">
              <w:rPr>
                <w:rFonts w:cs="Arial"/>
                <w:sz w:val="22"/>
                <w:szCs w:val="22"/>
              </w:rPr>
              <w:t xml:space="preserve">If the concession card is presented via a Digital Wallet through the </w:t>
            </w:r>
            <w:proofErr w:type="spellStart"/>
            <w:r w:rsidRPr="00C35821">
              <w:rPr>
                <w:rFonts w:cs="Arial"/>
                <w:sz w:val="22"/>
                <w:szCs w:val="22"/>
              </w:rPr>
              <w:t>Centrelink</w:t>
            </w:r>
            <w:proofErr w:type="spellEnd"/>
            <w:r w:rsidRPr="00C35821">
              <w:rPr>
                <w:rFonts w:cs="Arial"/>
                <w:sz w:val="22"/>
                <w:szCs w:val="22"/>
              </w:rPr>
              <w:t xml:space="preserve"> Express Plus mobile, authentication must be via direct viewing of the card through the </w:t>
            </w:r>
            <w:proofErr w:type="spellStart"/>
            <w:r w:rsidRPr="00C35821">
              <w:rPr>
                <w:rFonts w:cs="Arial"/>
                <w:sz w:val="22"/>
                <w:szCs w:val="22"/>
              </w:rPr>
              <w:t>Centrelink</w:t>
            </w:r>
            <w:proofErr w:type="spellEnd"/>
            <w:r w:rsidRPr="00C35821">
              <w:rPr>
                <w:rFonts w:cs="Arial"/>
                <w:sz w:val="22"/>
                <w:szCs w:val="22"/>
              </w:rPr>
              <w:t xml:space="preserve"> Express Plus mobiles on the cardholder’s mobile device. Cards may not be sighted via a screen shot of the card that is emailed. In these cases, the staff member who undertakes pre training review must make a written declaration stating that the concession card has been sighted. The declaration must include:</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The name of the staff member who sighted the digital concession card</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Date the digital concession card was sighted</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Document number on the concession card</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 xml:space="preserve">Name of the concession holder. </w:t>
            </w:r>
          </w:p>
          <w:p w:rsidR="004B4C11" w:rsidRPr="00C35821" w:rsidRDefault="004B4C11" w:rsidP="0022237A">
            <w:pPr>
              <w:pStyle w:val="Default"/>
              <w:ind w:left="-9"/>
              <w:rPr>
                <w:rFonts w:asciiTheme="minorHAnsi" w:hAnsiTheme="minorHAnsi"/>
                <w:sz w:val="22"/>
                <w:szCs w:val="22"/>
              </w:rPr>
            </w:pPr>
            <w:r w:rsidRPr="00C35821">
              <w:rPr>
                <w:rFonts w:asciiTheme="minorHAnsi" w:hAnsiTheme="minorHAnsi"/>
                <w:sz w:val="22"/>
                <w:szCs w:val="22"/>
              </w:rPr>
              <w:t xml:space="preserve">Records of evidence to support any claim for a contribution towards revenue foregone as a result of granting concession, waivers of exemptions must be kept ready for audit. </w:t>
            </w:r>
          </w:p>
          <w:p w:rsidR="004B4C11" w:rsidRDefault="004B4C11" w:rsidP="0022237A">
            <w:pPr>
              <w:pStyle w:val="Default"/>
              <w:ind w:left="-9"/>
              <w:rPr>
                <w:ins w:id="833" w:author="Liza Fernandes" w:date="2018-08-27T15:11:00Z"/>
                <w:rFonts w:asciiTheme="minorHAnsi" w:hAnsiTheme="minorHAnsi"/>
                <w:sz w:val="22"/>
                <w:szCs w:val="22"/>
              </w:rPr>
            </w:pPr>
          </w:p>
          <w:p w:rsidR="000334F6" w:rsidRDefault="000334F6" w:rsidP="0022237A">
            <w:pPr>
              <w:pStyle w:val="Default"/>
              <w:ind w:left="-9"/>
              <w:rPr>
                <w:ins w:id="834" w:author="Liza Fernandes" w:date="2018-08-27T15:11:00Z"/>
                <w:rFonts w:asciiTheme="minorHAnsi" w:hAnsiTheme="minorHAnsi"/>
                <w:sz w:val="22"/>
                <w:szCs w:val="22"/>
              </w:rPr>
            </w:pPr>
          </w:p>
          <w:p w:rsidR="000334F6" w:rsidRPr="00C35821" w:rsidRDefault="000334F6" w:rsidP="0022237A">
            <w:pPr>
              <w:pStyle w:val="Default"/>
              <w:ind w:left="-9"/>
              <w:rPr>
                <w:rFonts w:asciiTheme="minorHAnsi" w:hAnsiTheme="minorHAnsi"/>
                <w:sz w:val="22"/>
                <w:szCs w:val="22"/>
              </w:rPr>
            </w:pPr>
          </w:p>
          <w:p w:rsidR="004B4C11" w:rsidRPr="00C35821" w:rsidRDefault="004B4C11" w:rsidP="0022237A">
            <w:pPr>
              <w:rPr>
                <w:rFonts w:cs="Arial"/>
                <w:b/>
                <w:sz w:val="22"/>
                <w:szCs w:val="22"/>
              </w:rPr>
            </w:pPr>
            <w:r w:rsidRPr="00C35821">
              <w:rPr>
                <w:rFonts w:cs="Arial"/>
                <w:b/>
                <w:sz w:val="22"/>
                <w:szCs w:val="22"/>
              </w:rPr>
              <w:lastRenderedPageBreak/>
              <w:t>Referring agencies</w:t>
            </w:r>
          </w:p>
          <w:p w:rsidR="004B4C11" w:rsidRPr="00C35821" w:rsidRDefault="004B4C11" w:rsidP="0022237A">
            <w:pPr>
              <w:rPr>
                <w:rFonts w:cs="Arial"/>
                <w:sz w:val="22"/>
                <w:szCs w:val="22"/>
              </w:rPr>
            </w:pPr>
            <w:r w:rsidRPr="00C35821">
              <w:rPr>
                <w:rFonts w:cs="Arial"/>
                <w:sz w:val="22"/>
                <w:szCs w:val="22"/>
              </w:rPr>
              <w:t>For a person who is a referred Job Seeker, Glenroy NLC must retain a copy o</w:t>
            </w:r>
            <w:r w:rsidR="00FE7D87">
              <w:rPr>
                <w:rFonts w:cs="Arial"/>
                <w:sz w:val="22"/>
                <w:szCs w:val="22"/>
              </w:rPr>
              <w:t>f the Job Seeker Referral f</w:t>
            </w:r>
            <w:del w:id="835" w:author="Liza Fernandes" w:date="2018-08-27T13:07:00Z">
              <w:r w:rsidRPr="00C35821" w:rsidDel="00F8533D">
                <w:rPr>
                  <w:rFonts w:cs="Arial"/>
                  <w:sz w:val="22"/>
                  <w:szCs w:val="22"/>
                </w:rPr>
                <w:delText>r</w:delText>
              </w:r>
            </w:del>
            <w:r w:rsidRPr="00C35821">
              <w:rPr>
                <w:rFonts w:cs="Arial"/>
                <w:sz w:val="22"/>
                <w:szCs w:val="22"/>
              </w:rPr>
              <w:t>o</w:t>
            </w:r>
            <w:ins w:id="836" w:author="Liza Fernandes" w:date="2018-08-27T13:07:00Z">
              <w:r w:rsidR="00F8533D">
                <w:rPr>
                  <w:rFonts w:cs="Arial"/>
                  <w:sz w:val="22"/>
                  <w:szCs w:val="22"/>
                </w:rPr>
                <w:t>r</w:t>
              </w:r>
            </w:ins>
            <w:r w:rsidRPr="00C35821">
              <w:rPr>
                <w:rFonts w:cs="Arial"/>
                <w:sz w:val="22"/>
                <w:szCs w:val="22"/>
              </w:rPr>
              <w:t>m. On enrolment, a copy of this form must be returned to the Job Seeker’s referring Agency.</w:t>
            </w:r>
          </w:p>
          <w:p w:rsidR="004B4C11" w:rsidRPr="00C35821" w:rsidRDefault="004B4C11" w:rsidP="0022237A">
            <w:pPr>
              <w:rPr>
                <w:rFonts w:cs="Arial"/>
                <w:sz w:val="22"/>
                <w:szCs w:val="22"/>
              </w:rPr>
            </w:pPr>
            <w:r w:rsidRPr="00C35821">
              <w:rPr>
                <w:rFonts w:cs="Arial"/>
                <w:sz w:val="22"/>
                <w:szCs w:val="22"/>
              </w:rPr>
              <w:t xml:space="preserve">If the Job Seeker is charged the concession rate, the Victorian Government will not make a contribution to the Job Seeker’s fees. Glenroy NLC must invoice the referring agency for the portion of the fee not covered by the student. </w:t>
            </w:r>
          </w:p>
          <w:p w:rsidR="004B4C11" w:rsidRPr="00C35821" w:rsidRDefault="004B4C11" w:rsidP="0022237A">
            <w:pPr>
              <w:rPr>
                <w:rFonts w:cs="Arial"/>
                <w:sz w:val="22"/>
                <w:szCs w:val="22"/>
              </w:rPr>
            </w:pPr>
          </w:p>
          <w:p w:rsidR="004B4C11" w:rsidRPr="00C35821" w:rsidRDefault="004B4C11" w:rsidP="0022237A">
            <w:pPr>
              <w:rPr>
                <w:rFonts w:cs="Arial"/>
                <w:b/>
                <w:sz w:val="22"/>
                <w:szCs w:val="22"/>
              </w:rPr>
            </w:pPr>
            <w:r w:rsidRPr="00C35821">
              <w:rPr>
                <w:rFonts w:cs="Arial"/>
                <w:b/>
                <w:sz w:val="22"/>
                <w:szCs w:val="22"/>
              </w:rPr>
              <w:t>Fees for students not eligible for government funded training</w:t>
            </w:r>
          </w:p>
          <w:p w:rsidR="004B4C11" w:rsidRPr="00C35821" w:rsidRDefault="004B4C11" w:rsidP="0022237A">
            <w:pPr>
              <w:rPr>
                <w:rFonts w:cs="Arial"/>
                <w:sz w:val="22"/>
                <w:szCs w:val="22"/>
              </w:rPr>
            </w:pPr>
            <w:r w:rsidRPr="00C35821">
              <w:rPr>
                <w:rFonts w:cs="Arial"/>
                <w:sz w:val="22"/>
                <w:szCs w:val="22"/>
              </w:rPr>
              <w:t xml:space="preserve">Concession fees do not apply to students who are not eligible for government subsidised training. The Fee for Service rate applies for each separate course the student is enrolled in. </w:t>
            </w:r>
          </w:p>
          <w:p w:rsidR="004B4C11" w:rsidRPr="00C35821" w:rsidRDefault="004B4C11" w:rsidP="0022237A">
            <w:pPr>
              <w:rPr>
                <w:rFonts w:cs="Arial"/>
                <w:sz w:val="22"/>
                <w:szCs w:val="22"/>
              </w:rPr>
            </w:pPr>
          </w:p>
          <w:p w:rsidR="004B4C11" w:rsidRPr="00C35821" w:rsidRDefault="004B4C11" w:rsidP="0022237A">
            <w:pPr>
              <w:rPr>
                <w:rFonts w:cs="Arial"/>
                <w:b/>
                <w:sz w:val="22"/>
                <w:szCs w:val="22"/>
              </w:rPr>
            </w:pPr>
            <w:r w:rsidRPr="00C35821">
              <w:rPr>
                <w:rFonts w:cs="Arial"/>
                <w:b/>
                <w:sz w:val="22"/>
                <w:szCs w:val="22"/>
              </w:rPr>
              <w:t>Refunds</w:t>
            </w:r>
          </w:p>
          <w:p w:rsidR="004B4C11" w:rsidRPr="00C35821" w:rsidRDefault="004B4C11" w:rsidP="0022237A">
            <w:pPr>
              <w:rPr>
                <w:rFonts w:cs="Arial"/>
                <w:sz w:val="22"/>
                <w:szCs w:val="22"/>
              </w:rPr>
            </w:pPr>
            <w:r w:rsidRPr="00C35821">
              <w:rPr>
                <w:rFonts w:cs="Arial"/>
                <w:sz w:val="22"/>
                <w:szCs w:val="22"/>
              </w:rPr>
              <w:t xml:space="preserve">Prior to commencement of the course, students must be provided with our refund policy. </w:t>
            </w:r>
          </w:p>
          <w:p w:rsidR="004B4C11" w:rsidRPr="00C35821" w:rsidRDefault="004B4C11" w:rsidP="0022237A">
            <w:pPr>
              <w:jc w:val="both"/>
              <w:rPr>
                <w:rFonts w:cs="Arial"/>
                <w:sz w:val="22"/>
                <w:szCs w:val="22"/>
              </w:rPr>
            </w:pPr>
            <w:r w:rsidRPr="00C35821">
              <w:rPr>
                <w:rFonts w:cs="Arial"/>
                <w:sz w:val="22"/>
                <w:szCs w:val="22"/>
              </w:rPr>
              <w:t xml:space="preserve">If a student withdraws in writing from an ACFE &amp; Skills </w:t>
            </w:r>
            <w:r w:rsidR="00FE7D87">
              <w:rPr>
                <w:rFonts w:cs="Arial"/>
                <w:sz w:val="22"/>
                <w:szCs w:val="22"/>
              </w:rPr>
              <w:t>First</w:t>
            </w:r>
            <w:r w:rsidRPr="00C35821">
              <w:rPr>
                <w:rFonts w:cs="Arial"/>
                <w:sz w:val="22"/>
                <w:szCs w:val="22"/>
              </w:rPr>
              <w:t xml:space="preserve"> funded course within 4 weeks of the commencement of a class, Glenroy NLC will refund the tuition fee on request.</w:t>
            </w:r>
          </w:p>
          <w:p w:rsidR="004B4C11" w:rsidRPr="00C35821" w:rsidRDefault="004B4C11" w:rsidP="0022237A">
            <w:pPr>
              <w:rPr>
                <w:rFonts w:cs="Arial"/>
                <w:sz w:val="22"/>
                <w:szCs w:val="22"/>
              </w:rPr>
            </w:pPr>
            <w:r w:rsidRPr="00C35821">
              <w:rPr>
                <w:rFonts w:cs="Arial"/>
                <w:sz w:val="22"/>
                <w:szCs w:val="22"/>
              </w:rPr>
              <w:t>If Glenroy Neighbourhood Learning Centre cancels an ACFE &amp; Sk</w:t>
            </w:r>
            <w:r>
              <w:rPr>
                <w:rFonts w:cs="Arial"/>
                <w:sz w:val="22"/>
                <w:szCs w:val="22"/>
              </w:rPr>
              <w:t xml:space="preserve">ills </w:t>
            </w:r>
            <w:r w:rsidR="00FE7D87">
              <w:rPr>
                <w:rFonts w:cs="Arial"/>
                <w:sz w:val="22"/>
                <w:szCs w:val="22"/>
              </w:rPr>
              <w:t>First</w:t>
            </w:r>
            <w:r>
              <w:rPr>
                <w:rFonts w:cs="Arial"/>
                <w:sz w:val="22"/>
                <w:szCs w:val="22"/>
              </w:rPr>
              <w:t xml:space="preserve"> funded course, </w:t>
            </w:r>
            <w:r w:rsidRPr="00C35821">
              <w:rPr>
                <w:rFonts w:cs="Arial"/>
                <w:sz w:val="22"/>
                <w:szCs w:val="22"/>
              </w:rPr>
              <w:t xml:space="preserve">Glenroy Neighbourhood Learning Centre will refund </w:t>
            </w:r>
            <w:ins w:id="837" w:author="Manager" w:date="2019-11-06T11:59:00Z">
              <w:r w:rsidR="004B757E">
                <w:rPr>
                  <w:rFonts w:cs="Arial"/>
                  <w:sz w:val="22"/>
                  <w:szCs w:val="22"/>
                </w:rPr>
                <w:t xml:space="preserve">25% of the tuition fee </w:t>
              </w:r>
            </w:ins>
            <w:ins w:id="838" w:author="Manager" w:date="2019-11-06T12:03:00Z">
              <w:r w:rsidR="004B757E">
                <w:rPr>
                  <w:rFonts w:cs="Arial"/>
                  <w:sz w:val="22"/>
                  <w:szCs w:val="22"/>
                </w:rPr>
                <w:t xml:space="preserve">already </w:t>
              </w:r>
            </w:ins>
            <w:ins w:id="839" w:author="Manager" w:date="2019-11-06T11:59:00Z">
              <w:r w:rsidR="004B757E">
                <w:rPr>
                  <w:rFonts w:cs="Arial"/>
                  <w:sz w:val="22"/>
                  <w:szCs w:val="22"/>
                </w:rPr>
                <w:t xml:space="preserve">paid if </w:t>
              </w:r>
            </w:ins>
            <w:r w:rsidRPr="00C35821">
              <w:rPr>
                <w:rFonts w:cs="Arial"/>
                <w:sz w:val="22"/>
                <w:szCs w:val="22"/>
              </w:rPr>
              <w:t xml:space="preserve">the </w:t>
            </w:r>
            <w:ins w:id="840" w:author="Manager" w:date="2019-11-06T12:02:00Z">
              <w:r w:rsidR="004B757E">
                <w:rPr>
                  <w:rFonts w:cs="Arial"/>
                  <w:sz w:val="22"/>
                  <w:szCs w:val="22"/>
                </w:rPr>
                <w:t xml:space="preserve">student withdraws before completing 25% of course hours. </w:t>
              </w:r>
            </w:ins>
            <w:ins w:id="841" w:author="Manager" w:date="2019-11-06T12:03:00Z">
              <w:r w:rsidR="004B757E">
                <w:rPr>
                  <w:rFonts w:cs="Arial"/>
                  <w:sz w:val="22"/>
                  <w:szCs w:val="22"/>
                </w:rPr>
                <w:t xml:space="preserve">For any other case, </w:t>
              </w:r>
            </w:ins>
            <w:ins w:id="842" w:author="Manager" w:date="2019-11-06T12:04:00Z">
              <w:r w:rsidR="004B757E">
                <w:rPr>
                  <w:rFonts w:cs="Arial"/>
                  <w:sz w:val="22"/>
                  <w:szCs w:val="22"/>
                </w:rPr>
                <w:t xml:space="preserve">GNLC will refund </w:t>
              </w:r>
            </w:ins>
            <w:r w:rsidRPr="00C35821">
              <w:rPr>
                <w:rFonts w:cs="Arial"/>
                <w:sz w:val="22"/>
                <w:szCs w:val="22"/>
              </w:rPr>
              <w:t xml:space="preserve">relevant portion of the tuition fee </w:t>
            </w:r>
            <w:del w:id="843" w:author="Manager" w:date="2019-11-06T11:58:00Z">
              <w:r w:rsidRPr="00C35821" w:rsidDel="004B757E">
                <w:rPr>
                  <w:rFonts w:cs="Arial"/>
                  <w:sz w:val="22"/>
                  <w:szCs w:val="22"/>
                </w:rPr>
                <w:delText xml:space="preserve">and the SSA charge </w:delText>
              </w:r>
            </w:del>
            <w:r w:rsidRPr="00C35821">
              <w:rPr>
                <w:rFonts w:cs="Arial"/>
                <w:sz w:val="22"/>
                <w:szCs w:val="22"/>
              </w:rPr>
              <w:t xml:space="preserve">as determined and documented by the Manager. </w:t>
            </w:r>
          </w:p>
          <w:p w:rsidR="004B4C11" w:rsidRPr="00C35821" w:rsidRDefault="004B4C11" w:rsidP="0022237A">
            <w:pPr>
              <w:jc w:val="both"/>
              <w:rPr>
                <w:rFonts w:cs="Arial"/>
                <w:sz w:val="22"/>
                <w:szCs w:val="22"/>
              </w:rPr>
            </w:pPr>
            <w:r w:rsidRPr="00C35821">
              <w:rPr>
                <w:rFonts w:cs="Arial"/>
                <w:sz w:val="22"/>
                <w:szCs w:val="22"/>
              </w:rPr>
              <w:t>Fee-for-service courses</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If a student withdraws in writing from a fee-for-service course before 25% of the course hours have taken place, then the cost of the tuition fee for course less 25% shall be refunded on request</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If a student withdraws in writing from a fee-for-service course after 25% of the course hours have taken place, on request from the participant, the Manager will decide, with due regard to all the circumstances, whether a refund will be given. The reasons for the decision will be documented. The information will be confidential, but reported in general terms to the Management Committee.</w:t>
            </w:r>
          </w:p>
          <w:p w:rsidR="004B4C11" w:rsidRDefault="004B4C11" w:rsidP="0022237A">
            <w:pPr>
              <w:rPr>
                <w:rFonts w:cs="Arial"/>
                <w:sz w:val="22"/>
                <w:szCs w:val="22"/>
              </w:rPr>
            </w:pPr>
          </w:p>
          <w:p w:rsidR="004B4C11" w:rsidRPr="00790045" w:rsidRDefault="004B4C11" w:rsidP="0022237A">
            <w:pPr>
              <w:rPr>
                <w:rFonts w:cs="Arial"/>
                <w:b/>
                <w:sz w:val="22"/>
                <w:szCs w:val="22"/>
              </w:rPr>
            </w:pPr>
            <w:r w:rsidRPr="00790045">
              <w:rPr>
                <w:rFonts w:cs="Arial"/>
                <w:b/>
                <w:sz w:val="22"/>
                <w:szCs w:val="22"/>
              </w:rPr>
              <w:t>Unpaid fees</w:t>
            </w:r>
          </w:p>
          <w:p w:rsidR="004B4C11" w:rsidRDefault="004B4C11" w:rsidP="0022237A">
            <w:pPr>
              <w:rPr>
                <w:rFonts w:cs="Arial"/>
                <w:sz w:val="22"/>
                <w:szCs w:val="22"/>
              </w:rPr>
            </w:pPr>
            <w:r>
              <w:rPr>
                <w:rFonts w:cs="Arial"/>
                <w:sz w:val="22"/>
                <w:szCs w:val="22"/>
              </w:rPr>
              <w:t xml:space="preserve">Where fees have not been paid, the Manager may decide, after due consideration of the circumstances, that results will be withheld. </w:t>
            </w:r>
          </w:p>
          <w:p w:rsidR="004B4C11" w:rsidRPr="00C35821" w:rsidRDefault="004B4C11" w:rsidP="0022237A">
            <w:pPr>
              <w:rPr>
                <w:rFonts w:cs="Arial"/>
                <w:sz w:val="22"/>
                <w:szCs w:val="22"/>
              </w:rPr>
            </w:pPr>
          </w:p>
          <w:p w:rsidR="004B4C11" w:rsidRPr="00C35821" w:rsidRDefault="004B4C11" w:rsidP="0022237A">
            <w:pPr>
              <w:rPr>
                <w:rFonts w:cs="Arial"/>
                <w:b/>
                <w:sz w:val="22"/>
                <w:szCs w:val="22"/>
              </w:rPr>
            </w:pPr>
            <w:r w:rsidRPr="00C35821">
              <w:rPr>
                <w:rFonts w:cs="Arial"/>
                <w:b/>
                <w:sz w:val="22"/>
                <w:szCs w:val="22"/>
              </w:rPr>
              <w:t>Accounts</w:t>
            </w:r>
          </w:p>
          <w:p w:rsidR="004B4C11" w:rsidRPr="00C35821" w:rsidRDefault="004B4C11" w:rsidP="0022237A">
            <w:pPr>
              <w:rPr>
                <w:rFonts w:cs="Arial"/>
                <w:sz w:val="22"/>
                <w:szCs w:val="22"/>
              </w:rPr>
            </w:pPr>
            <w:r w:rsidRPr="00C35821">
              <w:rPr>
                <w:rFonts w:cs="Arial"/>
                <w:sz w:val="22"/>
                <w:szCs w:val="22"/>
              </w:rPr>
              <w:t xml:space="preserve">The accounts and records which we keep must clearly distinguish between income for fee-for-service, training, SSA charges and government funded training. Fees paid in advance must be protected. A separate ledger account must be kept to record receipt of income from fees for tuition and payment of refunds for tuition fees. The total amount of fees collected for current courses </w:t>
            </w:r>
            <w:r w:rsidRPr="00C35821">
              <w:rPr>
                <w:rFonts w:cs="Arial"/>
                <w:sz w:val="22"/>
                <w:szCs w:val="22"/>
              </w:rPr>
              <w:lastRenderedPageBreak/>
              <w:t>will be not drawn against until the refund policy would no longer apply, or at the end of the semester.</w:t>
            </w:r>
          </w:p>
          <w:p w:rsidR="004B4C11" w:rsidRPr="00C35821" w:rsidDel="000334F6" w:rsidRDefault="004B4C11" w:rsidP="0022237A">
            <w:pPr>
              <w:rPr>
                <w:del w:id="844" w:author="Liza Fernandes" w:date="2018-08-27T15:11:00Z"/>
                <w:rFonts w:cs="Arial"/>
                <w:sz w:val="22"/>
                <w:szCs w:val="22"/>
              </w:rPr>
            </w:pPr>
          </w:p>
          <w:p w:rsidR="004B4C11" w:rsidRPr="00C35821" w:rsidRDefault="004B4C11" w:rsidP="0022237A">
            <w:pPr>
              <w:rPr>
                <w:rFonts w:cs="Arial"/>
                <w:b/>
                <w:sz w:val="22"/>
                <w:szCs w:val="22"/>
              </w:rPr>
            </w:pPr>
            <w:r w:rsidRPr="00C35821">
              <w:rPr>
                <w:rFonts w:cs="Arial"/>
                <w:b/>
                <w:sz w:val="22"/>
                <w:szCs w:val="22"/>
              </w:rPr>
              <w:t>Fees for Recognition of Prior Learning</w:t>
            </w:r>
          </w:p>
          <w:p w:rsidR="004B4C11" w:rsidRPr="00C35821" w:rsidRDefault="004B4C11" w:rsidP="00A67606">
            <w:pPr>
              <w:pStyle w:val="BodyTextIndent"/>
              <w:ind w:left="0"/>
              <w:jc w:val="both"/>
              <w:rPr>
                <w:rFonts w:cs="Arial"/>
                <w:sz w:val="22"/>
                <w:szCs w:val="22"/>
              </w:rPr>
            </w:pPr>
            <w:r w:rsidRPr="00C35821">
              <w:rPr>
                <w:rFonts w:cs="Arial"/>
                <w:sz w:val="22"/>
                <w:szCs w:val="22"/>
              </w:rPr>
              <w:t>Students can be charged a fee to cover the actual cost of assessment process of RPL, if the assessment is conducted at the request of the student. This may include staff costs for the interview, documentation, certification and recording process and associated administration.</w:t>
            </w:r>
          </w:p>
        </w:tc>
      </w:tr>
      <w:tr w:rsidR="004B4C11" w:rsidRPr="00C35821" w:rsidTr="0022237A">
        <w:tc>
          <w:tcPr>
            <w:tcW w:w="1696" w:type="dxa"/>
          </w:tcPr>
          <w:p w:rsidR="004B4C11" w:rsidRPr="00C35821" w:rsidRDefault="004B4C11" w:rsidP="0022237A">
            <w:pPr>
              <w:rPr>
                <w:rFonts w:cs="Arial"/>
                <w:sz w:val="22"/>
                <w:szCs w:val="22"/>
              </w:rPr>
            </w:pPr>
            <w:r w:rsidRPr="00C35821">
              <w:rPr>
                <w:rFonts w:cs="Arial"/>
                <w:sz w:val="22"/>
                <w:szCs w:val="22"/>
              </w:rPr>
              <w:lastRenderedPageBreak/>
              <w:t xml:space="preserve">Relevant Legislation </w:t>
            </w:r>
          </w:p>
        </w:tc>
        <w:tc>
          <w:tcPr>
            <w:tcW w:w="7294" w:type="dxa"/>
          </w:tcPr>
          <w:p w:rsidR="004B4C11" w:rsidRPr="00C35821" w:rsidRDefault="004B4C11" w:rsidP="0022237A">
            <w:pPr>
              <w:rPr>
                <w:rFonts w:cs="Arial"/>
                <w:sz w:val="22"/>
                <w:szCs w:val="22"/>
              </w:rPr>
            </w:pPr>
            <w:r w:rsidRPr="00C35821">
              <w:rPr>
                <w:rFonts w:cs="Arial"/>
                <w:sz w:val="22"/>
                <w:szCs w:val="22"/>
              </w:rPr>
              <w:t>Glenroy NLC must comply with relevant Commonwealth and State legislation and directions which include:</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Disability Discrimination Act 1992</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Racial Discrimination Act 1975</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Sex Discrimination Act (1984)</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Age Discrimination Act (2004)</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Equal Opportunity Act (2004) (Vic)</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Information Privacy Act (2000)</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Electronic Transactions Act (2000) (Vic)</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Disability Act 2006</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Equal Opportunity Act 1995</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Education and Training Reform Act (2006) (Vic)</w:t>
            </w:r>
          </w:p>
          <w:p w:rsidR="004B4C11" w:rsidRPr="00C35821" w:rsidRDefault="004B4C11" w:rsidP="00A67606">
            <w:pPr>
              <w:pStyle w:val="Default"/>
              <w:numPr>
                <w:ilvl w:val="0"/>
                <w:numId w:val="41"/>
              </w:numPr>
              <w:ind w:left="351"/>
              <w:rPr>
                <w:rFonts w:cs="Arial"/>
                <w:sz w:val="22"/>
                <w:szCs w:val="22"/>
              </w:rPr>
            </w:pPr>
            <w:r w:rsidRPr="00C35821">
              <w:rPr>
                <w:rFonts w:asciiTheme="minorHAnsi" w:hAnsiTheme="minorHAnsi"/>
                <w:sz w:val="22"/>
                <w:szCs w:val="22"/>
              </w:rPr>
              <w:t>Securing Jobs for your Future - Skills for Victoria. Ministerial Statement</w:t>
            </w:r>
          </w:p>
        </w:tc>
      </w:tr>
      <w:tr w:rsidR="004B4C11" w:rsidRPr="00C35821" w:rsidTr="0022237A">
        <w:tc>
          <w:tcPr>
            <w:tcW w:w="1696" w:type="dxa"/>
          </w:tcPr>
          <w:p w:rsidR="004B4C11" w:rsidRPr="00C35821" w:rsidRDefault="004B4C11" w:rsidP="0022237A">
            <w:pPr>
              <w:rPr>
                <w:rFonts w:cs="Arial"/>
                <w:sz w:val="22"/>
                <w:szCs w:val="22"/>
              </w:rPr>
            </w:pPr>
            <w:r w:rsidRPr="00C35821">
              <w:rPr>
                <w:rFonts w:cs="Arial"/>
                <w:sz w:val="22"/>
                <w:szCs w:val="22"/>
              </w:rPr>
              <w:t>Relevant Guidelines, Policies and procedures</w:t>
            </w:r>
          </w:p>
        </w:tc>
        <w:tc>
          <w:tcPr>
            <w:tcW w:w="7294" w:type="dxa"/>
          </w:tcPr>
          <w:p w:rsidR="004B4C11" w:rsidRPr="00C35821" w:rsidRDefault="004B4C11" w:rsidP="0022237A">
            <w:pPr>
              <w:pStyle w:val="Default"/>
              <w:rPr>
                <w:rFonts w:asciiTheme="minorHAnsi" w:hAnsiTheme="minorHAnsi"/>
                <w:sz w:val="22"/>
                <w:szCs w:val="22"/>
              </w:rPr>
            </w:pPr>
            <w:r w:rsidRPr="00C35821">
              <w:rPr>
                <w:rFonts w:asciiTheme="minorHAnsi" w:hAnsiTheme="minorHAnsi"/>
                <w:sz w:val="22"/>
                <w:szCs w:val="22"/>
              </w:rPr>
              <w:t>Funding Guidelines</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Government of Victoria Department of Education and Training (DET) Victorian Training Guarantee Guidelines About Fees (</w:t>
            </w:r>
            <w:r w:rsidRPr="00C35821">
              <w:rPr>
                <w:rFonts w:asciiTheme="minorHAnsi" w:hAnsiTheme="minorHAnsi"/>
                <w:i/>
                <w:sz w:val="22"/>
                <w:szCs w:val="22"/>
              </w:rPr>
              <w:t>Skills First Program)</w:t>
            </w:r>
            <w:r w:rsidRPr="00C35821">
              <w:rPr>
                <w:rFonts w:asciiTheme="minorHAnsi" w:hAnsiTheme="minorHAnsi"/>
                <w:sz w:val="22"/>
                <w:szCs w:val="22"/>
              </w:rPr>
              <w:t xml:space="preserve">. </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 xml:space="preserve">Vocational Education and Training (VET) Funding Contract Victorian Training Guarantee. </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 xml:space="preserve">Victorian Registration and Qualifications Authority (VRQA) Guidelines for VET Providers. </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Pre-accredited Purchasing Package and Guide (current version)</w:t>
            </w:r>
          </w:p>
          <w:p w:rsidR="004B4C11" w:rsidRPr="00C35821" w:rsidRDefault="004B4C11" w:rsidP="0022237A">
            <w:pPr>
              <w:pStyle w:val="Default"/>
              <w:rPr>
                <w:rFonts w:asciiTheme="minorHAnsi" w:hAnsiTheme="minorHAnsi"/>
                <w:sz w:val="22"/>
                <w:szCs w:val="22"/>
              </w:rPr>
            </w:pPr>
            <w:r w:rsidRPr="00C35821">
              <w:rPr>
                <w:rFonts w:asciiTheme="minorHAnsi" w:hAnsiTheme="minorHAnsi"/>
                <w:sz w:val="22"/>
                <w:szCs w:val="22"/>
              </w:rPr>
              <w:t>Glenroy NLC Policies and procedures</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Glenroy NLC Statement of Fees</w:t>
            </w:r>
          </w:p>
          <w:p w:rsidR="004B4C11" w:rsidRPr="00C35821" w:rsidRDefault="004B4C11" w:rsidP="004B4C11">
            <w:pPr>
              <w:pStyle w:val="Default"/>
              <w:numPr>
                <w:ilvl w:val="0"/>
                <w:numId w:val="41"/>
              </w:numPr>
              <w:ind w:left="351"/>
              <w:rPr>
                <w:rFonts w:asciiTheme="minorHAnsi" w:hAnsiTheme="minorHAnsi"/>
                <w:sz w:val="22"/>
                <w:szCs w:val="22"/>
              </w:rPr>
            </w:pPr>
            <w:r w:rsidRPr="00C35821">
              <w:rPr>
                <w:rFonts w:asciiTheme="minorHAnsi" w:hAnsiTheme="minorHAnsi"/>
                <w:sz w:val="22"/>
                <w:szCs w:val="22"/>
              </w:rPr>
              <w:t>Glenroy NLC Request for Payment Plan</w:t>
            </w:r>
          </w:p>
          <w:p w:rsidR="004B4C11" w:rsidRPr="00C35821" w:rsidRDefault="004B4C11" w:rsidP="00A67606">
            <w:pPr>
              <w:pStyle w:val="Default"/>
              <w:numPr>
                <w:ilvl w:val="0"/>
                <w:numId w:val="41"/>
              </w:numPr>
              <w:ind w:left="351"/>
              <w:rPr>
                <w:rFonts w:cs="Arial"/>
                <w:sz w:val="22"/>
                <w:szCs w:val="22"/>
              </w:rPr>
            </w:pPr>
            <w:r w:rsidRPr="00C35821">
              <w:rPr>
                <w:rFonts w:asciiTheme="minorHAnsi" w:hAnsiTheme="minorHAnsi"/>
                <w:sz w:val="22"/>
                <w:szCs w:val="22"/>
              </w:rPr>
              <w:t xml:space="preserve">Glenroy NLC Request for Fee Reduction or Waiver. </w:t>
            </w:r>
          </w:p>
        </w:tc>
      </w:tr>
    </w:tbl>
    <w:p w:rsidR="000334F6" w:rsidRDefault="000334F6" w:rsidP="004B4C11">
      <w:pPr>
        <w:jc w:val="both"/>
        <w:rPr>
          <w:ins w:id="845" w:author="Liza Fernandes" w:date="2018-08-27T15:12:00Z"/>
          <w:rFonts w:asciiTheme="minorHAnsi" w:hAnsiTheme="minorHAnsi" w:cs="Arial"/>
          <w:sz w:val="22"/>
          <w:szCs w:val="22"/>
        </w:rPr>
      </w:pPr>
    </w:p>
    <w:p w:rsidR="00000000" w:rsidRDefault="00FE104A">
      <w:pPr>
        <w:rPr>
          <w:del w:id="846" w:author="Liza Fernandes" w:date="2018-08-27T15:12:00Z"/>
          <w:rFonts w:asciiTheme="minorHAnsi" w:hAnsiTheme="minorHAnsi" w:cs="Arial"/>
          <w:sz w:val="22"/>
          <w:szCs w:val="22"/>
        </w:rPr>
        <w:sectPr w:rsidR="00000000" w:rsidSect="00CD280E">
          <w:headerReference w:type="default" r:id="rId7"/>
          <w:footerReference w:type="even" r:id="rId8"/>
          <w:footerReference w:type="default" r:id="rId9"/>
          <w:pgSz w:w="12240" w:h="15840"/>
          <w:pgMar w:top="1440" w:right="1440" w:bottom="1440" w:left="1800" w:header="720" w:footer="720" w:gutter="0"/>
          <w:pgNumType w:start="51"/>
          <w:cols w:space="720"/>
          <w:docGrid w:linePitch="360"/>
        </w:sectPr>
        <w:pPrChange w:id="847" w:author="Liza Fernandes" w:date="2018-08-27T15:12:00Z">
          <w:pPr>
            <w:jc w:val="both"/>
          </w:pPr>
        </w:pPrChange>
      </w:pPr>
    </w:p>
    <w:p w:rsidR="004B4C11" w:rsidRPr="00C35821" w:rsidRDefault="004B4C11" w:rsidP="00B422A7">
      <w:pPr>
        <w:rPr>
          <w:rFonts w:asciiTheme="minorHAnsi" w:hAnsiTheme="minorHAnsi"/>
          <w:b/>
          <w:sz w:val="32"/>
          <w:szCs w:val="32"/>
        </w:rPr>
        <w:pPrChange w:id="848" w:author="Manager" w:date="2019-11-06T12:05:00Z">
          <w:pPr/>
        </w:pPrChange>
      </w:pPr>
    </w:p>
    <w:sectPr w:rsidR="004B4C11" w:rsidRPr="00C35821" w:rsidSect="007144B0">
      <w:headerReference w:type="default" r:id="rId10"/>
      <w:footerReference w:type="default" r:id="rId11"/>
      <w:pgSz w:w="12240" w:h="15840"/>
      <w:pgMar w:top="1440" w:right="1440" w:bottom="1440" w:left="1800" w:header="720" w:footer="720" w:gutter="0"/>
      <w:pgNumType w:start="4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04A" w:rsidRDefault="00FE104A">
      <w:r>
        <w:separator/>
      </w:r>
    </w:p>
  </w:endnote>
  <w:endnote w:type="continuationSeparator" w:id="0">
    <w:p w:rsidR="00FE104A" w:rsidRDefault="00FE1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C9C" w:rsidRDefault="004A3C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3C9C" w:rsidRDefault="004A3C9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C9C" w:rsidRPr="00112D05" w:rsidRDefault="004A3C9C">
    <w:pPr>
      <w:pStyle w:val="Footer"/>
      <w:pBdr>
        <w:top w:val="thinThickSmallGap" w:sz="24" w:space="1" w:color="622423" w:themeColor="accent2" w:themeShade="7F"/>
      </w:pBdr>
      <w:rPr>
        <w:rFonts w:asciiTheme="majorHAnsi" w:hAnsiTheme="majorHAnsi"/>
        <w:sz w:val="16"/>
        <w:szCs w:val="16"/>
      </w:rPr>
    </w:pPr>
    <w:r w:rsidRPr="00112D05">
      <w:rPr>
        <w:sz w:val="16"/>
        <w:szCs w:val="16"/>
      </w:rPr>
      <w:fldChar w:fldCharType="begin"/>
    </w:r>
    <w:r w:rsidRPr="00112D05">
      <w:rPr>
        <w:sz w:val="16"/>
        <w:szCs w:val="16"/>
      </w:rPr>
      <w:instrText xml:space="preserve"> FILENAME  \p  \* MERGEFORMAT </w:instrText>
    </w:r>
    <w:r w:rsidRPr="00112D05">
      <w:rPr>
        <w:sz w:val="16"/>
        <w:szCs w:val="16"/>
      </w:rPr>
      <w:fldChar w:fldCharType="separate"/>
    </w:r>
    <w:r w:rsidRPr="00CD280E">
      <w:rPr>
        <w:rFonts w:asciiTheme="majorHAnsi" w:hAnsiTheme="majorHAnsi"/>
        <w:noProof/>
        <w:sz w:val="16"/>
        <w:szCs w:val="16"/>
      </w:rPr>
      <w:t xml:space="preserve">\\gnlc-v02\Office\Policy Manual\policies updated  2015 2016\D </w:t>
    </w:r>
    <w:r>
      <w:rPr>
        <w:noProof/>
        <w:sz w:val="16"/>
        <w:szCs w:val="16"/>
      </w:rPr>
      <w:t>Risk management and Financial matters Ch4 V11.docx</w:t>
    </w:r>
    <w:r w:rsidRPr="00112D05">
      <w:rPr>
        <w:noProof/>
        <w:sz w:val="16"/>
        <w:szCs w:val="16"/>
      </w:rPr>
      <w:fldChar w:fldCharType="end"/>
    </w:r>
    <w:r w:rsidRPr="00112D05">
      <w:rPr>
        <w:rFonts w:asciiTheme="majorHAnsi" w:hAnsiTheme="majorHAnsi"/>
        <w:sz w:val="16"/>
        <w:szCs w:val="16"/>
      </w:rPr>
      <w:ptab w:relativeTo="margin" w:alignment="right" w:leader="none"/>
    </w:r>
    <w:r w:rsidRPr="00112D05">
      <w:rPr>
        <w:rFonts w:asciiTheme="majorHAnsi" w:hAnsiTheme="majorHAnsi"/>
        <w:sz w:val="16"/>
        <w:szCs w:val="16"/>
      </w:rPr>
      <w:t xml:space="preserve">Page </w:t>
    </w:r>
    <w:r w:rsidRPr="00112D05">
      <w:rPr>
        <w:sz w:val="16"/>
        <w:szCs w:val="16"/>
      </w:rPr>
      <w:fldChar w:fldCharType="begin"/>
    </w:r>
    <w:r w:rsidRPr="00112D05">
      <w:rPr>
        <w:sz w:val="16"/>
        <w:szCs w:val="16"/>
      </w:rPr>
      <w:instrText xml:space="preserve"> PAGE   \* MERGEFORMAT </w:instrText>
    </w:r>
    <w:r w:rsidRPr="00112D05">
      <w:rPr>
        <w:sz w:val="16"/>
        <w:szCs w:val="16"/>
      </w:rPr>
      <w:fldChar w:fldCharType="separate"/>
    </w:r>
    <w:r w:rsidR="0030080E" w:rsidRPr="0030080E">
      <w:rPr>
        <w:rFonts w:asciiTheme="majorHAnsi" w:hAnsiTheme="majorHAnsi"/>
        <w:noProof/>
        <w:sz w:val="16"/>
        <w:szCs w:val="16"/>
      </w:rPr>
      <w:t>56</w:t>
    </w:r>
    <w:r w:rsidRPr="00112D05">
      <w:rPr>
        <w:rFonts w:asciiTheme="majorHAnsi" w:hAnsiTheme="majorHAnsi"/>
        <w:noProof/>
        <w:sz w:val="16"/>
        <w:szCs w:val="16"/>
      </w:rPr>
      <w:fldChar w:fldCharType="end"/>
    </w:r>
  </w:p>
  <w:p w:rsidR="004A3C9C" w:rsidRPr="003676EA" w:rsidRDefault="004A3C9C" w:rsidP="003676E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848104"/>
      <w:docPartObj>
        <w:docPartGallery w:val="Page Numbers (Bottom of Page)"/>
        <w:docPartUnique/>
      </w:docPartObj>
    </w:sdtPr>
    <w:sdtEndPr>
      <w:rPr>
        <w:noProof/>
      </w:rPr>
    </w:sdtEndPr>
    <w:sdtContent>
      <w:p w:rsidR="004A3C9C" w:rsidRDefault="004A3C9C" w:rsidP="00F71662">
        <w:pPr>
          <w:pStyle w:val="Footer"/>
        </w:pPr>
        <w:r>
          <w:rPr>
            <w:noProof/>
            <w:sz w:val="16"/>
            <w:szCs w:val="16"/>
          </w:rPr>
          <w:fldChar w:fldCharType="begin"/>
        </w:r>
        <w:r>
          <w:rPr>
            <w:noProof/>
            <w:sz w:val="16"/>
            <w:szCs w:val="16"/>
          </w:rPr>
          <w:instrText xml:space="preserve"> FILENAME  \* Lower \p  \* MERGEFORMAT </w:instrText>
        </w:r>
        <w:r>
          <w:rPr>
            <w:noProof/>
            <w:sz w:val="16"/>
            <w:szCs w:val="16"/>
          </w:rPr>
          <w:fldChar w:fldCharType="separate"/>
        </w:r>
        <w:r w:rsidRPr="00CD280E">
          <w:rPr>
            <w:noProof/>
            <w:sz w:val="16"/>
            <w:szCs w:val="16"/>
          </w:rPr>
          <w:t xml:space="preserve">\\gnlc-v02\office\policy manual\policies updated  2015 2016\d risk management and financial matters </w:t>
        </w:r>
        <w:r>
          <w:rPr>
            <w:noProof/>
          </w:rPr>
          <w:t>ch4 v11.docx</w:t>
        </w:r>
        <w:r>
          <w:rPr>
            <w:noProof/>
          </w:rPr>
          <w:fldChar w:fldCharType="end"/>
        </w:r>
        <w:r>
          <w:tab/>
        </w:r>
        <w:r>
          <w:fldChar w:fldCharType="begin"/>
        </w:r>
        <w:r>
          <w:instrText xml:space="preserve"> PAGE   \* MERGEFORMAT </w:instrText>
        </w:r>
        <w:r>
          <w:fldChar w:fldCharType="separate"/>
        </w:r>
        <w:r w:rsidR="00B422A7">
          <w:rPr>
            <w:noProof/>
          </w:rPr>
          <w:t>40</w:t>
        </w:r>
        <w:r>
          <w:rPr>
            <w:noProof/>
          </w:rPr>
          <w:fldChar w:fldCharType="end"/>
        </w:r>
      </w:p>
    </w:sdtContent>
  </w:sdt>
  <w:p w:rsidR="004A3C9C" w:rsidRPr="00CF603D" w:rsidRDefault="004A3C9C" w:rsidP="00C10F8D">
    <w:pPr>
      <w:pStyle w:val="Footer"/>
      <w:pBdr>
        <w:top w:val="single" w:sz="4" w:space="1" w:color="auto"/>
      </w:pBdr>
      <w:ind w:right="360"/>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04A" w:rsidRDefault="00FE104A">
      <w:r>
        <w:separator/>
      </w:r>
    </w:p>
  </w:footnote>
  <w:footnote w:type="continuationSeparator" w:id="0">
    <w:p w:rsidR="00FE104A" w:rsidRDefault="00FE10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C9C" w:rsidRDefault="004A3C9C" w:rsidP="00F25DB2">
    <w:pPr>
      <w:pStyle w:val="Header"/>
      <w:pBdr>
        <w:bottom w:val="single" w:sz="4" w:space="1" w:color="auto"/>
      </w:pBdr>
      <w:rPr>
        <w:sz w:val="24"/>
      </w:rPr>
    </w:pPr>
    <w:r>
      <w:rPr>
        <w:noProof/>
      </w:rPr>
      <w:drawing>
        <wp:inline distT="0" distB="0" distL="0" distR="0" wp14:anchorId="5C0373F4" wp14:editId="0B8441F8">
          <wp:extent cx="2009775" cy="6667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666750"/>
                  </a:xfrm>
                  <a:prstGeom prst="rect">
                    <a:avLst/>
                  </a:prstGeom>
                  <a:noFill/>
                  <a:ln>
                    <a:noFill/>
                  </a:ln>
                </pic:spPr>
              </pic:pic>
            </a:graphicData>
          </a:graphic>
        </wp:inline>
      </w:drawing>
    </w:r>
    <w:r>
      <w:tab/>
    </w:r>
    <w:r>
      <w:tab/>
    </w:r>
    <w:r>
      <w:rPr>
        <w:sz w:val="24"/>
      </w:rPr>
      <w:t>Policies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C9C" w:rsidRDefault="004A3C9C" w:rsidP="00F25DB2">
    <w:pPr>
      <w:pStyle w:val="Header"/>
      <w:pBdr>
        <w:bottom w:val="single" w:sz="4" w:space="1" w:color="auto"/>
      </w:pBdr>
      <w:rPr>
        <w:sz w:val="24"/>
      </w:rPr>
    </w:pPr>
    <w:r>
      <w:rPr>
        <w:noProof/>
      </w:rPr>
      <w:drawing>
        <wp:inline distT="0" distB="0" distL="0" distR="0">
          <wp:extent cx="1552575" cy="5143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514350"/>
                  </a:xfrm>
                  <a:prstGeom prst="rect">
                    <a:avLst/>
                  </a:prstGeom>
                  <a:noFill/>
                </pic:spPr>
              </pic:pic>
            </a:graphicData>
          </a:graphic>
        </wp:inline>
      </w:drawing>
    </w:r>
    <w:r>
      <w:tab/>
    </w:r>
    <w:r>
      <w:rPr>
        <w:sz w:val="24"/>
      </w:rPr>
      <w:t>Policies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312F6"/>
    <w:multiLevelType w:val="hybridMultilevel"/>
    <w:tmpl w:val="C5306ADE"/>
    <w:lvl w:ilvl="0" w:tplc="53E0109E">
      <w:start w:val="4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CA193A"/>
    <w:multiLevelType w:val="hybridMultilevel"/>
    <w:tmpl w:val="F378EFD6"/>
    <w:lvl w:ilvl="0" w:tplc="F8940526">
      <w:start w:val="40"/>
      <w:numFmt w:val="decimal"/>
      <w:lvlText w:val="%1"/>
      <w:lvlJc w:val="righ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34DAE064">
      <w:start w:val="40"/>
      <w:numFmt w:val="decimal"/>
      <w:lvlText w:val="%9"/>
      <w:lvlJc w:val="right"/>
      <w:pPr>
        <w:ind w:left="7200" w:hanging="180"/>
      </w:pPr>
      <w:rPr>
        <w:rFonts w:hint="default"/>
      </w:rPr>
    </w:lvl>
  </w:abstractNum>
  <w:abstractNum w:abstractNumId="3" w15:restartNumberingAfterBreak="0">
    <w:nsid w:val="0887483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3A7F8B"/>
    <w:multiLevelType w:val="hybridMultilevel"/>
    <w:tmpl w:val="B112B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576492"/>
    <w:multiLevelType w:val="hybridMultilevel"/>
    <w:tmpl w:val="DE0887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174395"/>
    <w:multiLevelType w:val="hybridMultilevel"/>
    <w:tmpl w:val="BF78D5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A18316D"/>
    <w:multiLevelType w:val="hybridMultilevel"/>
    <w:tmpl w:val="B330CD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16409E"/>
    <w:multiLevelType w:val="hybridMultilevel"/>
    <w:tmpl w:val="4E2C5BF8"/>
    <w:lvl w:ilvl="0" w:tplc="2070BFD8">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FF76D3"/>
    <w:multiLevelType w:val="hybridMultilevel"/>
    <w:tmpl w:val="538EDDC0"/>
    <w:lvl w:ilvl="0" w:tplc="6032D5D8">
      <w:start w:val="40"/>
      <w:numFmt w:val="decimal"/>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7837C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916704"/>
    <w:multiLevelType w:val="hybridMultilevel"/>
    <w:tmpl w:val="8988BA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9CF2534"/>
    <w:multiLevelType w:val="hybridMultilevel"/>
    <w:tmpl w:val="CD1C25D4"/>
    <w:lvl w:ilvl="0" w:tplc="D68A1304">
      <w:start w:val="4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18214E4"/>
    <w:multiLevelType w:val="hybridMultilevel"/>
    <w:tmpl w:val="356272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A7AD9"/>
    <w:multiLevelType w:val="hybridMultilevel"/>
    <w:tmpl w:val="46DE4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49B5C9C"/>
    <w:multiLevelType w:val="hybridMultilevel"/>
    <w:tmpl w:val="4AB0A4D0"/>
    <w:lvl w:ilvl="0" w:tplc="37288412">
      <w:start w:val="1"/>
      <w:numFmt w:val="bullet"/>
      <w:lvlText w:val=""/>
      <w:lvlJc w:val="left"/>
      <w:pPr>
        <w:tabs>
          <w:tab w:val="num" w:pos="1973"/>
        </w:tabs>
        <w:ind w:left="1823" w:hanging="21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368F52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7671AC3"/>
    <w:multiLevelType w:val="hybridMultilevel"/>
    <w:tmpl w:val="E2EC3324"/>
    <w:lvl w:ilvl="0" w:tplc="14A094CC">
      <w:start w:val="40"/>
      <w:numFmt w:val="decimal"/>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8CB0B50"/>
    <w:multiLevelType w:val="hybridMultilevel"/>
    <w:tmpl w:val="63D428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C446C3"/>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3BEB67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E0F7C5E"/>
    <w:multiLevelType w:val="hybridMultilevel"/>
    <w:tmpl w:val="FFD8A9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26C69E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7204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D7D03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6A53304"/>
    <w:multiLevelType w:val="hybridMultilevel"/>
    <w:tmpl w:val="AC6C50B2"/>
    <w:lvl w:ilvl="0" w:tplc="0C090001">
      <w:start w:val="1"/>
      <w:numFmt w:val="bullet"/>
      <w:lvlText w:val=""/>
      <w:lvlJc w:val="left"/>
      <w:pPr>
        <w:tabs>
          <w:tab w:val="num" w:pos="1080"/>
        </w:tabs>
        <w:ind w:left="1080" w:hanging="72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7A06FCA"/>
    <w:multiLevelType w:val="hybridMultilevel"/>
    <w:tmpl w:val="EC8A31C4"/>
    <w:lvl w:ilvl="0" w:tplc="04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0BD7C67"/>
    <w:multiLevelType w:val="hybridMultilevel"/>
    <w:tmpl w:val="9C82D2C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619857AF"/>
    <w:multiLevelType w:val="hybridMultilevel"/>
    <w:tmpl w:val="23B41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34476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5B0707F"/>
    <w:multiLevelType w:val="hybridMultilevel"/>
    <w:tmpl w:val="1AC2FC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6F504DC"/>
    <w:multiLevelType w:val="hybridMultilevel"/>
    <w:tmpl w:val="71FC3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85667D2"/>
    <w:multiLevelType w:val="hybridMultilevel"/>
    <w:tmpl w:val="F20EB092"/>
    <w:lvl w:ilvl="0" w:tplc="D68A1304">
      <w:start w:val="4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8DA3C22"/>
    <w:multiLevelType w:val="hybridMultilevel"/>
    <w:tmpl w:val="6A6062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9AC43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0D2194"/>
    <w:multiLevelType w:val="hybridMultilevel"/>
    <w:tmpl w:val="47FAAC88"/>
    <w:lvl w:ilvl="0" w:tplc="EEBEB2F0">
      <w:numFmt w:val="bullet"/>
      <w:lvlText w:val="·"/>
      <w:lvlJc w:val="left"/>
      <w:pPr>
        <w:ind w:left="720" w:hanging="360"/>
      </w:pPr>
      <w:rPr>
        <w:rFonts w:ascii="Arial" w:eastAsia="Times New Roman"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DF070F"/>
    <w:multiLevelType w:val="hybridMultilevel"/>
    <w:tmpl w:val="E96A2E1A"/>
    <w:lvl w:ilvl="0" w:tplc="F8940526">
      <w:start w:val="40"/>
      <w:numFmt w:val="decimal"/>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F36395E"/>
    <w:multiLevelType w:val="hybridMultilevel"/>
    <w:tmpl w:val="33E090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29C0DC6"/>
    <w:multiLevelType w:val="hybridMultilevel"/>
    <w:tmpl w:val="3FA063DA"/>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2F57B1B"/>
    <w:multiLevelType w:val="hybridMultilevel"/>
    <w:tmpl w:val="F80C9F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0E6C88"/>
    <w:multiLevelType w:val="hybridMultilevel"/>
    <w:tmpl w:val="05607020"/>
    <w:lvl w:ilvl="0" w:tplc="C0F64BEC">
      <w:start w:val="4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8010C18"/>
    <w:multiLevelType w:val="hybridMultilevel"/>
    <w:tmpl w:val="3D2C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8B028F"/>
    <w:multiLevelType w:val="hybridMultilevel"/>
    <w:tmpl w:val="C6E4CBD4"/>
    <w:lvl w:ilvl="0" w:tplc="F8940526">
      <w:start w:val="40"/>
      <w:numFmt w:val="decimal"/>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C337620"/>
    <w:multiLevelType w:val="hybridMultilevel"/>
    <w:tmpl w:val="DFC055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16"/>
  </w:num>
  <w:num w:numId="4">
    <w:abstractNumId w:val="34"/>
  </w:num>
  <w:num w:numId="5">
    <w:abstractNumId w:val="24"/>
  </w:num>
  <w:num w:numId="6">
    <w:abstractNumId w:val="29"/>
  </w:num>
  <w:num w:numId="7">
    <w:abstractNumId w:val="23"/>
  </w:num>
  <w:num w:numId="8">
    <w:abstractNumId w:val="15"/>
  </w:num>
  <w:num w:numId="9">
    <w:abstractNumId w:val="39"/>
  </w:num>
  <w:num w:numId="10">
    <w:abstractNumId w:val="8"/>
  </w:num>
  <w:num w:numId="11">
    <w:abstractNumId w:val="27"/>
  </w:num>
  <w:num w:numId="12">
    <w:abstractNumId w:val="18"/>
  </w:num>
  <w:num w:numId="13">
    <w:abstractNumId w:val="13"/>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28"/>
  </w:num>
  <w:num w:numId="16">
    <w:abstractNumId w:val="5"/>
  </w:num>
  <w:num w:numId="17">
    <w:abstractNumId w:val="10"/>
  </w:num>
  <w:num w:numId="18">
    <w:abstractNumId w:val="19"/>
  </w:num>
  <w:num w:numId="19">
    <w:abstractNumId w:val="31"/>
  </w:num>
  <w:num w:numId="20">
    <w:abstractNumId w:val="14"/>
  </w:num>
  <w:num w:numId="21">
    <w:abstractNumId w:val="6"/>
  </w:num>
  <w:num w:numId="22">
    <w:abstractNumId w:val="25"/>
  </w:num>
  <w:num w:numId="23">
    <w:abstractNumId w:val="7"/>
  </w:num>
  <w:num w:numId="24">
    <w:abstractNumId w:val="26"/>
  </w:num>
  <w:num w:numId="25">
    <w:abstractNumId w:val="22"/>
  </w:num>
  <w:num w:numId="26">
    <w:abstractNumId w:val="0"/>
    <w:lvlOverride w:ilvl="0">
      <w:lvl w:ilvl="0">
        <w:start w:val="1"/>
        <w:numFmt w:val="bullet"/>
        <w:lvlText w:val=""/>
        <w:legacy w:legacy="1" w:legacySpace="0" w:legacyIndent="360"/>
        <w:lvlJc w:val="left"/>
        <w:rPr>
          <w:rFonts w:ascii="Symbol" w:hAnsi="Symbol" w:hint="default"/>
        </w:rPr>
      </w:lvl>
    </w:lvlOverride>
  </w:num>
  <w:num w:numId="27">
    <w:abstractNumId w:val="35"/>
  </w:num>
  <w:num w:numId="28">
    <w:abstractNumId w:val="37"/>
  </w:num>
  <w:num w:numId="29">
    <w:abstractNumId w:val="30"/>
  </w:num>
  <w:num w:numId="30">
    <w:abstractNumId w:val="11"/>
  </w:num>
  <w:num w:numId="31">
    <w:abstractNumId w:val="40"/>
  </w:num>
  <w:num w:numId="32">
    <w:abstractNumId w:val="32"/>
  </w:num>
  <w:num w:numId="33">
    <w:abstractNumId w:val="12"/>
  </w:num>
  <w:num w:numId="34">
    <w:abstractNumId w:val="1"/>
  </w:num>
  <w:num w:numId="35">
    <w:abstractNumId w:val="42"/>
  </w:num>
  <w:num w:numId="36">
    <w:abstractNumId w:val="36"/>
  </w:num>
  <w:num w:numId="37">
    <w:abstractNumId w:val="2"/>
  </w:num>
  <w:num w:numId="38">
    <w:abstractNumId w:val="17"/>
  </w:num>
  <w:num w:numId="39">
    <w:abstractNumId w:val="9"/>
  </w:num>
  <w:num w:numId="40">
    <w:abstractNumId w:val="43"/>
  </w:num>
  <w:num w:numId="41">
    <w:abstractNumId w:val="33"/>
  </w:num>
  <w:num w:numId="42">
    <w:abstractNumId w:val="38"/>
  </w:num>
  <w:num w:numId="43">
    <w:abstractNumId w:val="4"/>
  </w:num>
  <w:num w:numId="44">
    <w:abstractNumId w:val="21"/>
  </w:num>
  <w:num w:numId="45">
    <w:abstractNumId w:val="4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ager">
    <w15:presenceInfo w15:providerId="AD" w15:userId="S-1-5-21-3784780033-1568165754-1370911924-1627"/>
  </w15:person>
  <w15:person w15:author="Liza Fernandes">
    <w15:presenceInfo w15:providerId="AD" w15:userId="S-1-5-21-3784780033-1568165754-1370911924-16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DC2"/>
    <w:rsid w:val="00006FD8"/>
    <w:rsid w:val="00013111"/>
    <w:rsid w:val="00032BEE"/>
    <w:rsid w:val="000334F6"/>
    <w:rsid w:val="000718E1"/>
    <w:rsid w:val="000A1A09"/>
    <w:rsid w:val="000C4F29"/>
    <w:rsid w:val="000D341D"/>
    <w:rsid w:val="000F395F"/>
    <w:rsid w:val="00105E00"/>
    <w:rsid w:val="00130435"/>
    <w:rsid w:val="00156AC6"/>
    <w:rsid w:val="001B5BCF"/>
    <w:rsid w:val="001C01D6"/>
    <w:rsid w:val="001F2CDE"/>
    <w:rsid w:val="00220CA8"/>
    <w:rsid w:val="0022237A"/>
    <w:rsid w:val="00240652"/>
    <w:rsid w:val="00280095"/>
    <w:rsid w:val="002B5233"/>
    <w:rsid w:val="002C01A4"/>
    <w:rsid w:val="002D1218"/>
    <w:rsid w:val="002E76F8"/>
    <w:rsid w:val="002F0DC2"/>
    <w:rsid w:val="0030080E"/>
    <w:rsid w:val="00320FF1"/>
    <w:rsid w:val="003676EA"/>
    <w:rsid w:val="003714C6"/>
    <w:rsid w:val="00386791"/>
    <w:rsid w:val="003A5107"/>
    <w:rsid w:val="003D7042"/>
    <w:rsid w:val="003F1455"/>
    <w:rsid w:val="00417C46"/>
    <w:rsid w:val="00491EA5"/>
    <w:rsid w:val="004A390D"/>
    <w:rsid w:val="004A3C9C"/>
    <w:rsid w:val="004A6CAC"/>
    <w:rsid w:val="004B4C11"/>
    <w:rsid w:val="004B757E"/>
    <w:rsid w:val="004C0681"/>
    <w:rsid w:val="004D128B"/>
    <w:rsid w:val="00516C6C"/>
    <w:rsid w:val="00523D71"/>
    <w:rsid w:val="005678E7"/>
    <w:rsid w:val="00595D1A"/>
    <w:rsid w:val="005D313A"/>
    <w:rsid w:val="005E457D"/>
    <w:rsid w:val="00640622"/>
    <w:rsid w:val="0066005C"/>
    <w:rsid w:val="006824FE"/>
    <w:rsid w:val="006D61A7"/>
    <w:rsid w:val="006E576D"/>
    <w:rsid w:val="007144B0"/>
    <w:rsid w:val="007314D3"/>
    <w:rsid w:val="00750741"/>
    <w:rsid w:val="007548BB"/>
    <w:rsid w:val="007E7209"/>
    <w:rsid w:val="007F5508"/>
    <w:rsid w:val="008511C4"/>
    <w:rsid w:val="00883D96"/>
    <w:rsid w:val="00883E28"/>
    <w:rsid w:val="008863ED"/>
    <w:rsid w:val="008931B7"/>
    <w:rsid w:val="008C131D"/>
    <w:rsid w:val="008C3CB9"/>
    <w:rsid w:val="008F49B0"/>
    <w:rsid w:val="009067FE"/>
    <w:rsid w:val="00923CF6"/>
    <w:rsid w:val="0094124B"/>
    <w:rsid w:val="00941ECD"/>
    <w:rsid w:val="009878BC"/>
    <w:rsid w:val="009C633D"/>
    <w:rsid w:val="009F5724"/>
    <w:rsid w:val="00A00735"/>
    <w:rsid w:val="00A14F47"/>
    <w:rsid w:val="00A50579"/>
    <w:rsid w:val="00A575FE"/>
    <w:rsid w:val="00A63705"/>
    <w:rsid w:val="00A67606"/>
    <w:rsid w:val="00A95D5B"/>
    <w:rsid w:val="00AB50DD"/>
    <w:rsid w:val="00AC7EA5"/>
    <w:rsid w:val="00AF2204"/>
    <w:rsid w:val="00B04084"/>
    <w:rsid w:val="00B04886"/>
    <w:rsid w:val="00B3043A"/>
    <w:rsid w:val="00B36B2F"/>
    <w:rsid w:val="00B422A7"/>
    <w:rsid w:val="00B90E94"/>
    <w:rsid w:val="00BB19D7"/>
    <w:rsid w:val="00BD313B"/>
    <w:rsid w:val="00BF54D7"/>
    <w:rsid w:val="00C10F8D"/>
    <w:rsid w:val="00C1299A"/>
    <w:rsid w:val="00C15584"/>
    <w:rsid w:val="00C50A6B"/>
    <w:rsid w:val="00C64EC2"/>
    <w:rsid w:val="00C96AFA"/>
    <w:rsid w:val="00CB0495"/>
    <w:rsid w:val="00CD280E"/>
    <w:rsid w:val="00CF603D"/>
    <w:rsid w:val="00D12D81"/>
    <w:rsid w:val="00D405D7"/>
    <w:rsid w:val="00D63A02"/>
    <w:rsid w:val="00DB273B"/>
    <w:rsid w:val="00E01856"/>
    <w:rsid w:val="00E32328"/>
    <w:rsid w:val="00E33FA0"/>
    <w:rsid w:val="00E81113"/>
    <w:rsid w:val="00E95F8B"/>
    <w:rsid w:val="00EE6C9C"/>
    <w:rsid w:val="00F25DB2"/>
    <w:rsid w:val="00F511B7"/>
    <w:rsid w:val="00F56FEA"/>
    <w:rsid w:val="00F66B64"/>
    <w:rsid w:val="00F71662"/>
    <w:rsid w:val="00F8533D"/>
    <w:rsid w:val="00FC0BBF"/>
    <w:rsid w:val="00FE104A"/>
    <w:rsid w:val="00FE7D87"/>
    <w:rsid w:val="00FF244E"/>
    <w:rsid w:val="00FF39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F0F0B"/>
  <w15:docId w15:val="{760C1D56-1B26-4CF4-9C6B-FB55921C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681"/>
    <w:rPr>
      <w:sz w:val="24"/>
      <w:szCs w:val="24"/>
      <w:lang w:val="en-US" w:eastAsia="en-US"/>
    </w:rPr>
  </w:style>
  <w:style w:type="paragraph" w:styleId="Heading1">
    <w:name w:val="heading 1"/>
    <w:basedOn w:val="Normal"/>
    <w:next w:val="Normal"/>
    <w:link w:val="Heading1Char"/>
    <w:qFormat/>
    <w:rsid w:val="004C0681"/>
    <w:pPr>
      <w:keepNext/>
      <w:spacing w:before="240" w:after="60"/>
      <w:outlineLvl w:val="0"/>
    </w:pPr>
    <w:rPr>
      <w:rFonts w:ascii="Arial" w:hAnsi="Arial" w:cs="Arial"/>
      <w:b/>
      <w:bCs/>
      <w:kern w:val="28"/>
      <w:sz w:val="28"/>
      <w:szCs w:val="28"/>
    </w:rPr>
  </w:style>
  <w:style w:type="paragraph" w:styleId="Heading2">
    <w:name w:val="heading 2"/>
    <w:basedOn w:val="Normal"/>
    <w:next w:val="Normal"/>
    <w:link w:val="Heading2Char"/>
    <w:qFormat/>
    <w:rsid w:val="004C068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C0681"/>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C0681"/>
    <w:pPr>
      <w:keepNext/>
      <w:outlineLvl w:val="3"/>
    </w:pPr>
    <w:rPr>
      <w:rFonts w:ascii="Arial" w:hAnsi="Arial" w:cs="Arial"/>
      <w:b/>
      <w:bCs/>
      <w:sz w:val="22"/>
      <w:szCs w:val="32"/>
    </w:rPr>
  </w:style>
  <w:style w:type="paragraph" w:styleId="Heading6">
    <w:name w:val="heading 6"/>
    <w:basedOn w:val="Normal"/>
    <w:next w:val="Normal"/>
    <w:qFormat/>
    <w:rsid w:val="004C0681"/>
    <w:pPr>
      <w:keepNext/>
      <w:ind w:left="360"/>
      <w:outlineLvl w:val="5"/>
    </w:pPr>
    <w:rPr>
      <w:rFonts w:ascii="Arial" w:hAnsi="Arial" w:cs="Arial"/>
      <w:b/>
      <w:bCs/>
      <w:i/>
      <w:iCs/>
      <w:strike/>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C0681"/>
    <w:pPr>
      <w:spacing w:after="120"/>
      <w:ind w:left="283"/>
    </w:pPr>
    <w:rPr>
      <w:sz w:val="20"/>
      <w:szCs w:val="20"/>
    </w:rPr>
  </w:style>
  <w:style w:type="paragraph" w:styleId="Title">
    <w:name w:val="Title"/>
    <w:basedOn w:val="Normal"/>
    <w:qFormat/>
    <w:rsid w:val="004C0681"/>
    <w:pPr>
      <w:jc w:val="center"/>
    </w:pPr>
    <w:rPr>
      <w:b/>
      <w:bCs/>
      <w:sz w:val="28"/>
      <w:szCs w:val="28"/>
    </w:rPr>
  </w:style>
  <w:style w:type="paragraph" w:styleId="Header">
    <w:name w:val="header"/>
    <w:basedOn w:val="Normal"/>
    <w:link w:val="HeaderChar"/>
    <w:rsid w:val="004C0681"/>
    <w:pPr>
      <w:tabs>
        <w:tab w:val="center" w:pos="4320"/>
        <w:tab w:val="right" w:pos="8640"/>
      </w:tabs>
    </w:pPr>
    <w:rPr>
      <w:sz w:val="20"/>
      <w:szCs w:val="20"/>
    </w:rPr>
  </w:style>
  <w:style w:type="paragraph" w:styleId="BodyTextIndent2">
    <w:name w:val="Body Text Indent 2"/>
    <w:basedOn w:val="Normal"/>
    <w:rsid w:val="004C0681"/>
    <w:pPr>
      <w:ind w:left="360"/>
    </w:pPr>
    <w:rPr>
      <w:rFonts w:ascii="Arial" w:hAnsi="Arial" w:cs="Arial"/>
      <w:sz w:val="22"/>
      <w:szCs w:val="22"/>
    </w:rPr>
  </w:style>
  <w:style w:type="paragraph" w:styleId="Footer">
    <w:name w:val="footer"/>
    <w:basedOn w:val="Normal"/>
    <w:link w:val="FooterChar"/>
    <w:uiPriority w:val="99"/>
    <w:rsid w:val="004C0681"/>
    <w:pPr>
      <w:tabs>
        <w:tab w:val="center" w:pos="4320"/>
        <w:tab w:val="right" w:pos="8640"/>
      </w:tabs>
    </w:pPr>
  </w:style>
  <w:style w:type="character" w:styleId="PageNumber">
    <w:name w:val="page number"/>
    <w:basedOn w:val="DefaultParagraphFont"/>
    <w:rsid w:val="004C0681"/>
  </w:style>
  <w:style w:type="character" w:customStyle="1" w:styleId="Heading1Char">
    <w:name w:val="Heading 1 Char"/>
    <w:basedOn w:val="DefaultParagraphFont"/>
    <w:link w:val="Heading1"/>
    <w:rsid w:val="009067FE"/>
    <w:rPr>
      <w:rFonts w:ascii="Arial" w:hAnsi="Arial" w:cs="Arial"/>
      <w:b/>
      <w:bCs/>
      <w:kern w:val="28"/>
      <w:sz w:val="28"/>
      <w:szCs w:val="28"/>
      <w:lang w:val="en-US" w:eastAsia="en-US"/>
    </w:rPr>
  </w:style>
  <w:style w:type="character" w:customStyle="1" w:styleId="Heading2Char">
    <w:name w:val="Heading 2 Char"/>
    <w:basedOn w:val="DefaultParagraphFont"/>
    <w:link w:val="Heading2"/>
    <w:rsid w:val="009067FE"/>
    <w:rPr>
      <w:rFonts w:ascii="Arial" w:hAnsi="Arial" w:cs="Arial"/>
      <w:b/>
      <w:bCs/>
      <w:i/>
      <w:iCs/>
      <w:sz w:val="28"/>
      <w:szCs w:val="28"/>
      <w:lang w:val="en-US" w:eastAsia="en-US"/>
    </w:rPr>
  </w:style>
  <w:style w:type="character" w:customStyle="1" w:styleId="Heading3Char">
    <w:name w:val="Heading 3 Char"/>
    <w:basedOn w:val="DefaultParagraphFont"/>
    <w:link w:val="Heading3"/>
    <w:uiPriority w:val="9"/>
    <w:rsid w:val="009067FE"/>
    <w:rPr>
      <w:rFonts w:ascii="Arial" w:hAnsi="Arial" w:cs="Arial"/>
      <w:b/>
      <w:bCs/>
      <w:sz w:val="26"/>
      <w:szCs w:val="26"/>
      <w:lang w:val="en-US" w:eastAsia="en-US"/>
    </w:rPr>
  </w:style>
  <w:style w:type="character" w:customStyle="1" w:styleId="Heading4Char">
    <w:name w:val="Heading 4 Char"/>
    <w:basedOn w:val="DefaultParagraphFont"/>
    <w:link w:val="Heading4"/>
    <w:rsid w:val="009067FE"/>
    <w:rPr>
      <w:rFonts w:ascii="Arial" w:hAnsi="Arial" w:cs="Arial"/>
      <w:b/>
      <w:bCs/>
      <w:sz w:val="22"/>
      <w:szCs w:val="32"/>
      <w:lang w:val="en-US" w:eastAsia="en-US"/>
    </w:rPr>
  </w:style>
  <w:style w:type="paragraph" w:styleId="ListParagraph">
    <w:name w:val="List Paragraph"/>
    <w:basedOn w:val="Normal"/>
    <w:uiPriority w:val="34"/>
    <w:qFormat/>
    <w:rsid w:val="009067FE"/>
    <w:pPr>
      <w:ind w:left="720"/>
      <w:contextualSpacing/>
    </w:pPr>
  </w:style>
  <w:style w:type="table" w:styleId="TableGrid">
    <w:name w:val="Table Grid"/>
    <w:basedOn w:val="TableNormal"/>
    <w:uiPriority w:val="39"/>
    <w:rsid w:val="009067F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067FE"/>
    <w:rPr>
      <w:sz w:val="24"/>
      <w:szCs w:val="24"/>
      <w:lang w:val="en-US" w:eastAsia="en-US"/>
    </w:rPr>
  </w:style>
  <w:style w:type="paragraph" w:styleId="BalloonText">
    <w:name w:val="Balloon Text"/>
    <w:basedOn w:val="Normal"/>
    <w:link w:val="BalloonTextChar"/>
    <w:rsid w:val="006824FE"/>
    <w:rPr>
      <w:rFonts w:ascii="Tahoma" w:hAnsi="Tahoma" w:cs="Tahoma"/>
      <w:sz w:val="16"/>
      <w:szCs w:val="16"/>
    </w:rPr>
  </w:style>
  <w:style w:type="character" w:customStyle="1" w:styleId="BalloonTextChar">
    <w:name w:val="Balloon Text Char"/>
    <w:basedOn w:val="DefaultParagraphFont"/>
    <w:link w:val="BalloonText"/>
    <w:rsid w:val="006824FE"/>
    <w:rPr>
      <w:rFonts w:ascii="Tahoma" w:hAnsi="Tahoma" w:cs="Tahoma"/>
      <w:sz w:val="16"/>
      <w:szCs w:val="16"/>
      <w:lang w:val="en-US" w:eastAsia="en-US"/>
    </w:rPr>
  </w:style>
  <w:style w:type="paragraph" w:styleId="BodyText2">
    <w:name w:val="Body Text 2"/>
    <w:basedOn w:val="Normal"/>
    <w:link w:val="BodyText2Char"/>
    <w:uiPriority w:val="99"/>
    <w:unhideWhenUsed/>
    <w:rsid w:val="00AC7EA5"/>
    <w:pPr>
      <w:spacing w:after="120" w:line="480" w:lineRule="auto"/>
    </w:pPr>
  </w:style>
  <w:style w:type="character" w:customStyle="1" w:styleId="BodyText2Char">
    <w:name w:val="Body Text 2 Char"/>
    <w:basedOn w:val="DefaultParagraphFont"/>
    <w:link w:val="BodyText2"/>
    <w:uiPriority w:val="99"/>
    <w:rsid w:val="00AC7EA5"/>
    <w:rPr>
      <w:sz w:val="24"/>
      <w:szCs w:val="24"/>
      <w:lang w:val="en-US" w:eastAsia="en-US"/>
    </w:rPr>
  </w:style>
  <w:style w:type="character" w:styleId="Hyperlink">
    <w:name w:val="Hyperlink"/>
    <w:rsid w:val="00AC7EA5"/>
    <w:rPr>
      <w:color w:val="0000FF"/>
      <w:u w:val="single"/>
    </w:rPr>
  </w:style>
  <w:style w:type="character" w:customStyle="1" w:styleId="HeaderChar">
    <w:name w:val="Header Char"/>
    <w:basedOn w:val="DefaultParagraphFont"/>
    <w:link w:val="Header"/>
    <w:rsid w:val="00AC7EA5"/>
    <w:rPr>
      <w:lang w:val="en-US" w:eastAsia="en-US"/>
    </w:rPr>
  </w:style>
  <w:style w:type="character" w:customStyle="1" w:styleId="FooterChar">
    <w:name w:val="Footer Char"/>
    <w:basedOn w:val="DefaultParagraphFont"/>
    <w:link w:val="Footer"/>
    <w:uiPriority w:val="99"/>
    <w:rsid w:val="00AC7EA5"/>
    <w:rPr>
      <w:sz w:val="24"/>
      <w:szCs w:val="24"/>
      <w:lang w:val="en-US" w:eastAsia="en-US"/>
    </w:rPr>
  </w:style>
  <w:style w:type="character" w:styleId="CommentReference">
    <w:name w:val="annotation reference"/>
    <w:basedOn w:val="DefaultParagraphFont"/>
    <w:semiHidden/>
    <w:unhideWhenUsed/>
    <w:rsid w:val="00240652"/>
    <w:rPr>
      <w:sz w:val="16"/>
      <w:szCs w:val="16"/>
    </w:rPr>
  </w:style>
  <w:style w:type="paragraph" w:styleId="CommentText">
    <w:name w:val="annotation text"/>
    <w:basedOn w:val="Normal"/>
    <w:link w:val="CommentTextChar"/>
    <w:semiHidden/>
    <w:unhideWhenUsed/>
    <w:rsid w:val="00240652"/>
    <w:rPr>
      <w:sz w:val="20"/>
      <w:szCs w:val="20"/>
    </w:rPr>
  </w:style>
  <w:style w:type="character" w:customStyle="1" w:styleId="CommentTextChar">
    <w:name w:val="Comment Text Char"/>
    <w:basedOn w:val="DefaultParagraphFont"/>
    <w:link w:val="CommentText"/>
    <w:semiHidden/>
    <w:rsid w:val="00240652"/>
    <w:rPr>
      <w:lang w:val="en-US" w:eastAsia="en-US"/>
    </w:rPr>
  </w:style>
  <w:style w:type="paragraph" w:styleId="CommentSubject">
    <w:name w:val="annotation subject"/>
    <w:basedOn w:val="CommentText"/>
    <w:next w:val="CommentText"/>
    <w:link w:val="CommentSubjectChar"/>
    <w:semiHidden/>
    <w:unhideWhenUsed/>
    <w:rsid w:val="00240652"/>
    <w:rPr>
      <w:b/>
      <w:bCs/>
    </w:rPr>
  </w:style>
  <w:style w:type="character" w:customStyle="1" w:styleId="CommentSubjectChar">
    <w:name w:val="Comment Subject Char"/>
    <w:basedOn w:val="CommentTextChar"/>
    <w:link w:val="CommentSubject"/>
    <w:semiHidden/>
    <w:rsid w:val="00240652"/>
    <w:rPr>
      <w:b/>
      <w:bCs/>
      <w:lang w:val="en-US" w:eastAsia="en-US"/>
    </w:rPr>
  </w:style>
  <w:style w:type="paragraph" w:customStyle="1" w:styleId="Default">
    <w:name w:val="Default"/>
    <w:rsid w:val="004B4C11"/>
    <w:pPr>
      <w:autoSpaceDE w:val="0"/>
      <w:autoSpaceDN w:val="0"/>
      <w:adjustRightInd w:val="0"/>
    </w:pPr>
    <w:rPr>
      <w:rFonts w:ascii="High Tower Text" w:eastAsiaTheme="minorHAnsi" w:hAnsi="High Tower Text" w:cs="High Tower Text"/>
      <w:color w:val="000000"/>
      <w:sz w:val="24"/>
      <w:szCs w:val="24"/>
      <w:lang w:eastAsia="en-US"/>
    </w:rPr>
  </w:style>
  <w:style w:type="paragraph" w:styleId="Revision">
    <w:name w:val="Revision"/>
    <w:hidden/>
    <w:uiPriority w:val="99"/>
    <w:semiHidden/>
    <w:rsid w:val="00F8533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4608</Words>
  <Characters>26268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Chapter 4</vt:lpstr>
    </vt:vector>
  </TitlesOfParts>
  <Company>DEET</Company>
  <LinksUpToDate>false</LinksUpToDate>
  <CharactersWithSpaces>30815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subject/>
  <dc:creator>staff</dc:creator>
  <cp:keywords/>
  <cp:lastModifiedBy>Manager</cp:lastModifiedBy>
  <cp:revision>6</cp:revision>
  <cp:lastPrinted>2016-11-07T05:05:00Z</cp:lastPrinted>
  <dcterms:created xsi:type="dcterms:W3CDTF">2019-11-06T00:53:00Z</dcterms:created>
  <dcterms:modified xsi:type="dcterms:W3CDTF">2019-11-06T01:06:00Z</dcterms:modified>
</cp:coreProperties>
</file>